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E45B68">
      <w:pPr>
        <w:outlineLvl w:val="0"/>
        <w:rPr>
          <w:rFonts w:ascii="Times New Roman" w:hAnsi="Times New Roman" w:cs="Times New Roman"/>
          <w:b/>
          <w:sz w:val="28"/>
        </w:rPr>
      </w:pPr>
      <w:bookmarkStart w:id="0" w:name="_GoBack"/>
      <w:bookmarkEnd w:id="0"/>
      <w:r w:rsidRPr="004F06C2">
        <w:rPr>
          <w:rFonts w:ascii="Times New Roman" w:hAnsi="Times New Roman" w:cs="Times New Roman"/>
          <w:b/>
        </w:rPr>
        <w:t>PI: Jonathan Flombaum</w:t>
      </w:r>
    </w:p>
    <w:p w14:paraId="45757940" w14:textId="756DA729" w:rsidR="00700118" w:rsidRPr="004F06C2" w:rsidRDefault="007A3110" w:rsidP="00E45B68">
      <w:pPr>
        <w:outlineLvl w:val="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1AC42BC9" w:rsidR="000331A6" w:rsidRPr="004F06C2" w:rsidRDefault="00E710AD" w:rsidP="00E45B68">
      <w:pPr>
        <w:outlineLvl w:val="0"/>
        <w:rPr>
          <w:rFonts w:ascii="Times New Roman" w:hAnsi="Times New Roman" w:cs="Times New Roman"/>
          <w:b/>
          <w:sz w:val="28"/>
        </w:rPr>
      </w:pPr>
      <w:r>
        <w:rPr>
          <w:rFonts w:ascii="Times New Roman" w:hAnsi="Times New Roman" w:cs="Times New Roman"/>
          <w:b/>
          <w:sz w:val="28"/>
        </w:rPr>
        <w:t>The Attentional Blink</w:t>
      </w:r>
    </w:p>
    <w:p w14:paraId="79DCC076" w14:textId="73E0C513" w:rsidR="005A4CFE" w:rsidRPr="004F06C2" w:rsidRDefault="005A4CFE" w:rsidP="00E45B68">
      <w:pPr>
        <w:outlineLvl w:val="0"/>
        <w:rPr>
          <w:rFonts w:ascii="Times New Roman" w:hAnsi="Times New Roman" w:cs="Times New Roman"/>
          <w:b/>
          <w:sz w:val="28"/>
        </w:rPr>
      </w:pPr>
      <w:r>
        <w:rPr>
          <w:rFonts w:ascii="Times New Roman" w:hAnsi="Times New Roman" w:cs="Times New Roman"/>
          <w:b/>
        </w:rPr>
        <w:t>Overview</w:t>
      </w:r>
    </w:p>
    <w:p w14:paraId="0A0D7085" w14:textId="0B7E2E6F" w:rsidR="00231A14" w:rsidRDefault="004379DD" w:rsidP="00E45B68">
      <w:pPr>
        <w:rPr>
          <w:ins w:id="1" w:author="Jonathan Flombaum" w:date="2015-08-28T10:57:00Z"/>
          <w:rFonts w:ascii="Times New Roman" w:hAnsi="Times New Roman" w:cs="Times New Roman"/>
        </w:rPr>
      </w:pPr>
      <w:r>
        <w:rPr>
          <w:rFonts w:ascii="Times New Roman" w:hAnsi="Times New Roman" w:cs="Times New Roman"/>
        </w:rPr>
        <w:t>I</w:t>
      </w:r>
      <w:r w:rsidR="00E710AD">
        <w:rPr>
          <w:rFonts w:ascii="Times New Roman" w:hAnsi="Times New Roman" w:cs="Times New Roman"/>
        </w:rPr>
        <w:t xml:space="preserve">n order for recognition of </w:t>
      </w:r>
      <w:r>
        <w:rPr>
          <w:rFonts w:ascii="Times New Roman" w:hAnsi="Times New Roman" w:cs="Times New Roman"/>
        </w:rPr>
        <w:t>a</w:t>
      </w:r>
      <w:r w:rsidR="00E710AD">
        <w:rPr>
          <w:rFonts w:ascii="Times New Roman" w:hAnsi="Times New Roman" w:cs="Times New Roman"/>
        </w:rPr>
        <w:t xml:space="preserve"> </w:t>
      </w:r>
      <w:r>
        <w:rPr>
          <w:rFonts w:ascii="Times New Roman" w:hAnsi="Times New Roman" w:cs="Times New Roman"/>
        </w:rPr>
        <w:t xml:space="preserve">certain </w:t>
      </w:r>
      <w:r w:rsidR="00E710AD">
        <w:rPr>
          <w:rFonts w:ascii="Times New Roman" w:hAnsi="Times New Roman" w:cs="Times New Roman"/>
        </w:rPr>
        <w:t xml:space="preserve">stimulus </w:t>
      </w:r>
      <w:r w:rsidR="00E94341">
        <w:rPr>
          <w:rFonts w:ascii="Times New Roman" w:hAnsi="Times New Roman" w:cs="Times New Roman"/>
        </w:rPr>
        <w:t xml:space="preserve">to </w:t>
      </w:r>
      <w:r w:rsidR="00E710AD">
        <w:rPr>
          <w:rFonts w:ascii="Times New Roman" w:hAnsi="Times New Roman" w:cs="Times New Roman"/>
        </w:rPr>
        <w:t>take place</w:t>
      </w:r>
      <w:r>
        <w:rPr>
          <w:rFonts w:ascii="Times New Roman" w:hAnsi="Times New Roman" w:cs="Times New Roman"/>
        </w:rPr>
        <w:t>,</w:t>
      </w:r>
      <w:r w:rsidRPr="004379DD">
        <w:rPr>
          <w:rFonts w:ascii="Times New Roman" w:hAnsi="Times New Roman" w:cs="Times New Roman"/>
        </w:rPr>
        <w:t xml:space="preserve"> </w:t>
      </w:r>
      <w:r>
        <w:rPr>
          <w:rFonts w:ascii="Times New Roman" w:hAnsi="Times New Roman" w:cs="Times New Roman"/>
        </w:rPr>
        <w:t>visual attention needs to be directed towards said stimulus</w:t>
      </w:r>
      <w:r w:rsidR="00E710AD">
        <w:rPr>
          <w:rFonts w:ascii="Times New Roman" w:hAnsi="Times New Roman" w:cs="Times New Roman"/>
        </w:rPr>
        <w:t>. To the earliest parts of the visual system, objects are not objects, they are collections of visual features</w:t>
      </w:r>
      <w:del w:id="2" w:author="Jessica Stanis" w:date="2015-07-29T17:58:00Z">
        <w:r w:rsidR="00E710AD" w:rsidDel="000C4892">
          <w:rPr>
            <w:rFonts w:ascii="Times New Roman" w:hAnsi="Times New Roman" w:cs="Times New Roman"/>
          </w:rPr>
          <w:delText xml:space="preserve"> </w:delText>
        </w:r>
      </w:del>
      <w:r w:rsidR="00E710AD">
        <w:rPr>
          <w:rFonts w:ascii="Times New Roman" w:hAnsi="Times New Roman" w:cs="Times New Roman"/>
        </w:rPr>
        <w:t xml:space="preserve">—lines, corners, changes </w:t>
      </w:r>
      <w:r w:rsidR="00E94341">
        <w:rPr>
          <w:rFonts w:ascii="Times New Roman" w:hAnsi="Times New Roman" w:cs="Times New Roman"/>
        </w:rPr>
        <w:t>in texture, color, and light</w:t>
      </w:r>
      <w:r w:rsidR="00E710AD">
        <w:rPr>
          <w:rFonts w:ascii="Times New Roman" w:hAnsi="Times New Roman" w:cs="Times New Roman"/>
        </w:rPr>
        <w:t xml:space="preserve">. Attention is the resource that is necessary for later processing </w:t>
      </w:r>
      <w:r w:rsidR="00E94341">
        <w:rPr>
          <w:rFonts w:ascii="Times New Roman" w:hAnsi="Times New Roman" w:cs="Times New Roman"/>
        </w:rPr>
        <w:t xml:space="preserve">in order </w:t>
      </w:r>
      <w:r w:rsidR="00E710AD">
        <w:rPr>
          <w:rFonts w:ascii="Times New Roman" w:hAnsi="Times New Roman" w:cs="Times New Roman"/>
        </w:rPr>
        <w:t>to recognize what a given bundle of features adds up to. This makes attention</w:t>
      </w:r>
      <w:r w:rsidR="00E94341">
        <w:rPr>
          <w:rFonts w:ascii="Times New Roman" w:hAnsi="Times New Roman" w:cs="Times New Roman"/>
        </w:rPr>
        <w:t xml:space="preserve"> a</w:t>
      </w:r>
      <w:r w:rsidR="00E710AD">
        <w:rPr>
          <w:rFonts w:ascii="Times New Roman" w:hAnsi="Times New Roman" w:cs="Times New Roman"/>
        </w:rPr>
        <w:t xml:space="preserve"> central focus of research. One especially important set of questions concerns how people sustain attention, </w:t>
      </w:r>
      <w:r w:rsidR="00E94341">
        <w:rPr>
          <w:rFonts w:ascii="Times New Roman" w:hAnsi="Times New Roman" w:cs="Times New Roman"/>
        </w:rPr>
        <w:t xml:space="preserve">that is, </w:t>
      </w:r>
      <w:r w:rsidR="00E710AD">
        <w:rPr>
          <w:rFonts w:ascii="Times New Roman" w:hAnsi="Times New Roman" w:cs="Times New Roman"/>
        </w:rPr>
        <w:t>th</w:t>
      </w:r>
      <w:r w:rsidR="00E50593">
        <w:rPr>
          <w:rFonts w:ascii="Times New Roman" w:hAnsi="Times New Roman" w:cs="Times New Roman"/>
        </w:rPr>
        <w:t>e extent to which they can continuously maintain a</w:t>
      </w:r>
      <w:r w:rsidR="00E94341">
        <w:rPr>
          <w:rFonts w:ascii="Times New Roman" w:hAnsi="Times New Roman" w:cs="Times New Roman"/>
        </w:rPr>
        <w:t xml:space="preserve"> focus of attention from moment-to-</w:t>
      </w:r>
      <w:r w:rsidR="00E50593">
        <w:rPr>
          <w:rFonts w:ascii="Times New Roman" w:hAnsi="Times New Roman" w:cs="Times New Roman"/>
        </w:rPr>
        <w:t xml:space="preserve">moment. </w:t>
      </w:r>
      <w:ins w:id="3" w:author="Jonathan Flombaum" w:date="2015-08-28T10:57:00Z">
        <w:r w:rsidR="00231A14">
          <w:rPr>
            <w:rFonts w:ascii="Times New Roman" w:hAnsi="Times New Roman" w:cs="Times New Roman"/>
          </w:rPr>
          <w:t xml:space="preserve">It is now known that sustained attention takes great effort. When attention needs to be focused very rapidly on something that is moving or changing very quickly, the effort involved causes a momentary lapse in attention once it is disengaged. </w:t>
        </w:r>
      </w:ins>
      <w:ins w:id="4" w:author="Jonathan Flombaum" w:date="2015-08-28T10:58:00Z">
        <w:r w:rsidR="00231A14">
          <w:rPr>
            <w:rFonts w:ascii="Times New Roman" w:hAnsi="Times New Roman" w:cs="Times New Roman"/>
          </w:rPr>
          <w:t>This kind of lapse in attention is called an ‘attentional blink</w:t>
        </w:r>
      </w:ins>
      <w:ins w:id="5" w:author="Jonathan Flombaum" w:date="2015-08-28T10:59:00Z">
        <w:r w:rsidR="00231A14">
          <w:rPr>
            <w:rFonts w:ascii="Times New Roman" w:hAnsi="Times New Roman" w:cs="Times New Roman"/>
          </w:rPr>
          <w:t xml:space="preserve">.’ It is like the brain blinks for a moment, shutting down attention for a rest. Stimuli that appear during an attentional blink will not be perceived. </w:t>
        </w:r>
      </w:ins>
    </w:p>
    <w:p w14:paraId="41B0A150" w14:textId="61ADE09E" w:rsidR="00D826F2" w:rsidRPr="00D826F2" w:rsidRDefault="00231A14" w:rsidP="00E45B68">
      <w:pPr>
        <w:rPr>
          <w:rFonts w:ascii="Times New Roman" w:hAnsi="Times New Roman" w:cs="Times New Roman"/>
        </w:rPr>
      </w:pPr>
      <w:ins w:id="6" w:author="Jonathan Flombaum" w:date="2015-08-28T11:00:00Z">
        <w:r>
          <w:rPr>
            <w:rFonts w:ascii="Times New Roman" w:hAnsi="Times New Roman" w:cs="Times New Roman"/>
          </w:rPr>
          <w:t>In 1992, a group of researchers devised a paradigm to study t</w:t>
        </w:r>
      </w:ins>
      <w:commentRangeStart w:id="7"/>
      <w:del w:id="8" w:author="Jonathan Flombaum" w:date="2015-08-28T11:00:00Z">
        <w:r w:rsidR="00E50593" w:rsidDel="00231A14">
          <w:rPr>
            <w:rFonts w:ascii="Times New Roman" w:hAnsi="Times New Roman" w:cs="Times New Roman"/>
          </w:rPr>
          <w:delText>T</w:delText>
        </w:r>
      </w:del>
      <w:r w:rsidR="00E50593">
        <w:rPr>
          <w:rFonts w:ascii="Times New Roman" w:hAnsi="Times New Roman" w:cs="Times New Roman"/>
        </w:rPr>
        <w:t>he attentional blink</w:t>
      </w:r>
      <w:ins w:id="9" w:author="Jonathan Flombaum" w:date="2015-08-28T11:00:00Z">
        <w:r>
          <w:rPr>
            <w:rFonts w:ascii="Times New Roman" w:hAnsi="Times New Roman" w:cs="Times New Roman"/>
          </w:rPr>
          <w:t xml:space="preserve">, and the paradigm has come to be known by the same name. </w:t>
        </w:r>
      </w:ins>
      <w:r w:rsidR="00E50593">
        <w:rPr>
          <w:rFonts w:ascii="Times New Roman" w:hAnsi="Times New Roman" w:cs="Times New Roman"/>
        </w:rPr>
        <w:t xml:space="preserve"> </w:t>
      </w:r>
      <w:del w:id="10" w:author="Jonathan Flombaum" w:date="2015-08-28T11:00:00Z">
        <w:r w:rsidR="00E50593" w:rsidDel="00231A14">
          <w:rPr>
            <w:rFonts w:ascii="Times New Roman" w:hAnsi="Times New Roman" w:cs="Times New Roman"/>
          </w:rPr>
          <w:delText>is a paradigm that</w:delText>
        </w:r>
      </w:del>
      <w:ins w:id="11" w:author="Jonathan Flombaum" w:date="2015-08-28T11:00:00Z">
        <w:r>
          <w:rPr>
            <w:rFonts w:ascii="Times New Roman" w:hAnsi="Times New Roman" w:cs="Times New Roman"/>
          </w:rPr>
          <w:t>It</w:t>
        </w:r>
      </w:ins>
      <w:r w:rsidR="00E50593">
        <w:rPr>
          <w:rFonts w:ascii="Times New Roman" w:hAnsi="Times New Roman" w:cs="Times New Roman"/>
        </w:rPr>
        <w:t xml:space="preserve"> demonstrates some of the challenges to maintaining focused attention. </w:t>
      </w:r>
      <w:commentRangeEnd w:id="7"/>
      <w:r w:rsidR="00CC5AB8">
        <w:rPr>
          <w:rStyle w:val="CommentReference"/>
        </w:rPr>
        <w:commentReference w:id="7"/>
      </w:r>
      <w:r w:rsidR="00E50593">
        <w:rPr>
          <w:rFonts w:ascii="Times New Roman" w:hAnsi="Times New Roman" w:cs="Times New Roman"/>
        </w:rPr>
        <w:t>This video demonstrate</w:t>
      </w:r>
      <w:r w:rsidR="00E94341">
        <w:rPr>
          <w:rFonts w:ascii="Times New Roman" w:hAnsi="Times New Roman" w:cs="Times New Roman"/>
        </w:rPr>
        <w:t>s</w:t>
      </w:r>
      <w:r w:rsidR="00E50593">
        <w:rPr>
          <w:rFonts w:ascii="Times New Roman" w:hAnsi="Times New Roman" w:cs="Times New Roman"/>
        </w:rPr>
        <w:t xml:space="preserve"> how to implement the </w:t>
      </w:r>
      <w:commentRangeStart w:id="12"/>
      <w:r w:rsidR="00E50593">
        <w:rPr>
          <w:rFonts w:ascii="Times New Roman" w:hAnsi="Times New Roman" w:cs="Times New Roman"/>
        </w:rPr>
        <w:t xml:space="preserve">attentional blink paradigm </w:t>
      </w:r>
      <w:commentRangeEnd w:id="12"/>
      <w:r w:rsidR="00186135">
        <w:rPr>
          <w:rStyle w:val="CommentReference"/>
        </w:rPr>
        <w:commentReference w:id="12"/>
      </w:r>
      <w:r w:rsidR="00E50593">
        <w:rPr>
          <w:rFonts w:ascii="Times New Roman" w:hAnsi="Times New Roman" w:cs="Times New Roman"/>
        </w:rPr>
        <w:t xml:space="preserve">in order to study sustained visual attention. </w:t>
      </w:r>
      <w:r w:rsidR="00E710AD">
        <w:rPr>
          <w:rFonts w:ascii="Times New Roman" w:hAnsi="Times New Roman" w:cs="Times New Roman"/>
        </w:rPr>
        <w:t xml:space="preserve"> </w:t>
      </w:r>
    </w:p>
    <w:p w14:paraId="0B84EFB7" w14:textId="77777777" w:rsidR="00467282" w:rsidRPr="004F06C2" w:rsidRDefault="000331A6" w:rsidP="00E45B68">
      <w:pPr>
        <w:outlineLvl w:val="0"/>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1A50FBC3" w:rsidR="008376E1" w:rsidRDefault="00414318" w:rsidP="00E45B68">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Equipment</w:t>
      </w:r>
      <w:r w:rsidR="00E94341">
        <w:rPr>
          <w:rFonts w:ascii="Times New Roman" w:hAnsi="Times New Roman"/>
          <w:b/>
          <w:lang w:val="en-GB"/>
        </w:rPr>
        <w:br/>
      </w:r>
    </w:p>
    <w:p w14:paraId="6B3004EE" w14:textId="598C40A9" w:rsidR="00582A38" w:rsidRPr="00E94341" w:rsidRDefault="00D826F2"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The experiment requires a computer and experiment implementation software such as E-Prime, or a programming environment such as MATLAB or </w:t>
      </w:r>
      <w:proofErr w:type="spellStart"/>
      <w:r>
        <w:rPr>
          <w:rFonts w:ascii="Times New Roman" w:hAnsi="Times New Roman"/>
          <w:lang w:val="en-GB"/>
        </w:rPr>
        <w:t>PsychoPy</w:t>
      </w:r>
      <w:proofErr w:type="spellEnd"/>
      <w:r>
        <w:rPr>
          <w:rFonts w:ascii="Times New Roman" w:hAnsi="Times New Roman"/>
          <w:lang w:val="en-GB"/>
        </w:rPr>
        <w:t xml:space="preserve">. </w:t>
      </w:r>
      <w:r w:rsidR="00E94341">
        <w:rPr>
          <w:rFonts w:ascii="Times New Roman" w:hAnsi="Times New Roman"/>
          <w:lang w:val="en-GB"/>
        </w:rPr>
        <w:br/>
      </w:r>
    </w:p>
    <w:p w14:paraId="08DB8CB3" w14:textId="74996D88" w:rsidR="00E50593" w:rsidRDefault="00B66913" w:rsidP="00E45B68">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Stimulus</w:t>
      </w:r>
      <w:r w:rsidR="004427FA">
        <w:rPr>
          <w:rFonts w:ascii="Times New Roman" w:hAnsi="Times New Roman"/>
          <w:b/>
          <w:lang w:val="en-GB"/>
        </w:rPr>
        <w:t xml:space="preserve"> and Experiment Design</w:t>
      </w:r>
      <w:r w:rsidR="00E94341">
        <w:rPr>
          <w:rFonts w:ascii="Times New Roman" w:hAnsi="Times New Roman"/>
          <w:b/>
          <w:lang w:val="en-GB"/>
        </w:rPr>
        <w:br/>
      </w:r>
    </w:p>
    <w:p w14:paraId="5519E0AA" w14:textId="3D0BE7F4" w:rsidR="00E50593" w:rsidRPr="00E50593" w:rsidRDefault="00E50593"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This experiment relies on a general experimental procedure called Rapid Serial Visual Presentation, RSVP for short. </w:t>
      </w:r>
      <w:r w:rsidR="00E94341">
        <w:rPr>
          <w:rFonts w:ascii="Times New Roman" w:hAnsi="Times New Roman"/>
          <w:lang w:val="en-GB"/>
        </w:rPr>
        <w:br/>
      </w:r>
    </w:p>
    <w:p w14:paraId="1C1EB6C4" w14:textId="6919D1F0" w:rsidR="00E50593" w:rsidRPr="00E50593" w:rsidRDefault="00E94341"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The basics of RSVP involve</w:t>
      </w:r>
      <w:r w:rsidR="00E50593">
        <w:rPr>
          <w:rFonts w:ascii="Times New Roman" w:hAnsi="Times New Roman"/>
          <w:lang w:val="en-GB"/>
        </w:rPr>
        <w:t xml:space="preserve"> experimental trials in which a series of images is shown rapidly, one after the other. Images usually remain in a display for less than 200 ms, before being replaced by another image, making extensive processing of the images difficult. </w:t>
      </w:r>
      <w:r>
        <w:rPr>
          <w:rFonts w:ascii="Times New Roman" w:hAnsi="Times New Roman"/>
          <w:lang w:val="en-GB"/>
        </w:rPr>
        <w:br/>
      </w:r>
    </w:p>
    <w:p w14:paraId="413E14DC" w14:textId="3A46E0D5" w:rsidR="00894B7B" w:rsidRPr="006D6A64" w:rsidRDefault="00E50593"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Start by making a basic RSVP program. Set it to present streams of large black </w:t>
      </w:r>
      <w:r w:rsidR="00990BBC">
        <w:rPr>
          <w:rFonts w:ascii="Times New Roman" w:hAnsi="Times New Roman"/>
          <w:lang w:val="en-GB"/>
        </w:rPr>
        <w:t xml:space="preserve">lowercase </w:t>
      </w:r>
      <w:r>
        <w:rPr>
          <w:rFonts w:ascii="Times New Roman" w:hAnsi="Times New Roman"/>
          <w:lang w:val="en-GB"/>
        </w:rPr>
        <w:t>letters (</w:t>
      </w:r>
      <w:r w:rsidR="00990BBC">
        <w:rPr>
          <w:rFonts w:ascii="Times New Roman" w:hAnsi="Times New Roman"/>
          <w:lang w:val="en-GB"/>
        </w:rPr>
        <w:t>Helvetica font</w:t>
      </w:r>
      <w:r w:rsidR="00E94341">
        <w:rPr>
          <w:rFonts w:ascii="Times New Roman" w:hAnsi="Times New Roman"/>
          <w:lang w:val="en-GB"/>
        </w:rPr>
        <w:t>) in the center</w:t>
      </w:r>
      <w:r>
        <w:rPr>
          <w:rFonts w:ascii="Times New Roman" w:hAnsi="Times New Roman"/>
          <w:lang w:val="en-GB"/>
        </w:rPr>
        <w:t xml:space="preserve"> of the display, each one lasting only 50 ms. The letters should take up about 2.5 in</w:t>
      </w:r>
      <w:del w:id="13" w:author="Jessica Stanis" w:date="2015-07-30T11:21:00Z">
        <w:r w:rsidDel="000B0F3F">
          <w:rPr>
            <w:rFonts w:ascii="Times New Roman" w:hAnsi="Times New Roman"/>
            <w:lang w:val="en-GB"/>
          </w:rPr>
          <w:delText>ches</w:delText>
        </w:r>
      </w:del>
      <w:r>
        <w:rPr>
          <w:rFonts w:ascii="Times New Roman" w:hAnsi="Times New Roman"/>
          <w:lang w:val="en-GB"/>
        </w:rPr>
        <w:t xml:space="preserve"> vertically and 1.5 in</w:t>
      </w:r>
      <w:del w:id="14" w:author="Jessica Stanis" w:date="2015-07-30T11:21:00Z">
        <w:r w:rsidDel="000B0F3F">
          <w:rPr>
            <w:rFonts w:ascii="Times New Roman" w:hAnsi="Times New Roman"/>
            <w:lang w:val="en-GB"/>
          </w:rPr>
          <w:delText>ches</w:delText>
        </w:r>
      </w:del>
      <w:r>
        <w:rPr>
          <w:rFonts w:ascii="Times New Roman" w:hAnsi="Times New Roman"/>
          <w:lang w:val="en-GB"/>
        </w:rPr>
        <w:t xml:space="preserve"> horizontally. </w:t>
      </w:r>
      <w:r>
        <w:rPr>
          <w:rFonts w:ascii="Times New Roman" w:hAnsi="Times New Roman"/>
          <w:b/>
          <w:lang w:val="en-GB"/>
        </w:rPr>
        <w:t xml:space="preserve">Figure 1 </w:t>
      </w:r>
      <w:r>
        <w:rPr>
          <w:rFonts w:ascii="Times New Roman" w:hAnsi="Times New Roman"/>
          <w:lang w:val="en-GB"/>
        </w:rPr>
        <w:t xml:space="preserve">schematizes an RSVP sequence. </w:t>
      </w:r>
      <w:r w:rsidR="00E94341">
        <w:rPr>
          <w:rFonts w:ascii="Times New Roman" w:hAnsi="Times New Roman"/>
          <w:lang w:val="en-GB"/>
        </w:rPr>
        <w:br/>
      </w:r>
    </w:p>
    <w:p w14:paraId="73AA9473" w14:textId="4C2C2EA9" w:rsidR="006D6A64" w:rsidRPr="006D6A64" w:rsidRDefault="006D6A64"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lastRenderedPageBreak/>
        <w:t>Now, to make this an attention capture program, do as follows:</w:t>
      </w:r>
      <w:r w:rsidR="00E94341">
        <w:rPr>
          <w:rFonts w:ascii="Times New Roman" w:hAnsi="Times New Roman"/>
          <w:lang w:val="en-GB"/>
        </w:rPr>
        <w:br/>
      </w:r>
    </w:p>
    <w:p w14:paraId="720DF3FD" w14:textId="5606D6B8" w:rsidR="006D6A64" w:rsidRPr="006D6A64" w:rsidRDefault="006D6A64"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Make trials that are 30 images long</w:t>
      </w:r>
      <w:del w:id="15" w:author="Jessica Stanis" w:date="2015-07-29T18:05:00Z">
        <w:r w:rsidDel="00C307C6">
          <w:rPr>
            <w:rFonts w:ascii="Times New Roman" w:hAnsi="Times New Roman"/>
            <w:lang w:val="en-GB"/>
          </w:rPr>
          <w:delText xml:space="preserve"> </w:delText>
        </w:r>
      </w:del>
      <w:r>
        <w:rPr>
          <w:rFonts w:ascii="Times New Roman" w:hAnsi="Times New Roman"/>
          <w:lang w:val="en-GB"/>
        </w:rPr>
        <w:t>—</w:t>
      </w:r>
      <w:r w:rsidRPr="00C307C6">
        <w:rPr>
          <w:rFonts w:ascii="Times New Roman" w:hAnsi="Times New Roman"/>
          <w:i/>
          <w:lang w:val="en-GB"/>
          <w:rPrChange w:id="16" w:author="Jessica Stanis" w:date="2015-07-29T18:05:00Z">
            <w:rPr>
              <w:rFonts w:ascii="Times New Roman" w:hAnsi="Times New Roman"/>
              <w:lang w:val="en-GB"/>
            </w:rPr>
          </w:rPrChange>
        </w:rPr>
        <w:t>i.e</w:t>
      </w:r>
      <w:r>
        <w:rPr>
          <w:rFonts w:ascii="Times New Roman" w:hAnsi="Times New Roman"/>
          <w:lang w:val="en-GB"/>
        </w:rPr>
        <w:t>. there will be 30 characters displayed, each for 50 ms, making each trial 1.5 s</w:t>
      </w:r>
      <w:del w:id="17" w:author="Jessica Stanis" w:date="2015-07-30T10:42:00Z">
        <w:r w:rsidDel="00186D72">
          <w:rPr>
            <w:rFonts w:ascii="Times New Roman" w:hAnsi="Times New Roman"/>
            <w:lang w:val="en-GB"/>
          </w:rPr>
          <w:delText>econds</w:delText>
        </w:r>
      </w:del>
      <w:r>
        <w:rPr>
          <w:rFonts w:ascii="Times New Roman" w:hAnsi="Times New Roman"/>
          <w:lang w:val="en-GB"/>
        </w:rPr>
        <w:t xml:space="preserve"> total.</w:t>
      </w:r>
      <w:r w:rsidR="00E94341">
        <w:rPr>
          <w:rFonts w:ascii="Times New Roman" w:hAnsi="Times New Roman"/>
          <w:lang w:val="en-GB"/>
        </w:rPr>
        <w:br/>
      </w:r>
    </w:p>
    <w:p w14:paraId="1EE77CD3" w14:textId="25A2CED0" w:rsidR="006D6A64" w:rsidRPr="006D6A64" w:rsidRDefault="006D6A64"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28 of the characters in each trial </w:t>
      </w:r>
      <w:r w:rsidR="00E94341">
        <w:rPr>
          <w:rFonts w:ascii="Times New Roman" w:hAnsi="Times New Roman"/>
          <w:lang w:val="en-GB"/>
        </w:rPr>
        <w:t>are</w:t>
      </w:r>
      <w:r>
        <w:rPr>
          <w:rFonts w:ascii="Times New Roman" w:hAnsi="Times New Roman"/>
          <w:lang w:val="en-GB"/>
        </w:rPr>
        <w:t xml:space="preserve"> lowerc</w:t>
      </w:r>
      <w:r w:rsidR="00E94341">
        <w:rPr>
          <w:rFonts w:ascii="Times New Roman" w:hAnsi="Times New Roman"/>
          <w:lang w:val="en-GB"/>
        </w:rPr>
        <w:t>ase letters as just described, b</w:t>
      </w:r>
      <w:r>
        <w:rPr>
          <w:rFonts w:ascii="Times New Roman" w:hAnsi="Times New Roman"/>
          <w:lang w:val="en-GB"/>
        </w:rPr>
        <w:t xml:space="preserve">ut two </w:t>
      </w:r>
      <w:r w:rsidR="00E94341">
        <w:rPr>
          <w:rFonts w:ascii="Times New Roman" w:hAnsi="Times New Roman"/>
          <w:lang w:val="en-GB"/>
        </w:rPr>
        <w:t>are</w:t>
      </w:r>
      <w:r>
        <w:rPr>
          <w:rFonts w:ascii="Times New Roman" w:hAnsi="Times New Roman"/>
          <w:lang w:val="en-GB"/>
        </w:rPr>
        <w:t xml:space="preserve"> numbers. </w:t>
      </w:r>
    </w:p>
    <w:p w14:paraId="3DEB9AEB" w14:textId="1FE7AC7B" w:rsidR="006D6A64" w:rsidRPr="006D6A64" w:rsidRDefault="006D6A64"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In each trial, randomly select the two numbers</w:t>
      </w:r>
      <w:r w:rsidR="004379DD">
        <w:rPr>
          <w:rFonts w:ascii="Times New Roman" w:hAnsi="Times New Roman"/>
          <w:lang w:val="en-GB"/>
        </w:rPr>
        <w:t xml:space="preserve"> between 1 and 9</w:t>
      </w:r>
      <w:r>
        <w:rPr>
          <w:rFonts w:ascii="Times New Roman" w:hAnsi="Times New Roman"/>
          <w:lang w:val="en-GB"/>
        </w:rPr>
        <w:t xml:space="preserve"> to </w:t>
      </w:r>
      <w:r w:rsidR="004379DD">
        <w:rPr>
          <w:rFonts w:ascii="Times New Roman" w:hAnsi="Times New Roman"/>
          <w:lang w:val="en-GB"/>
        </w:rPr>
        <w:t>show</w:t>
      </w:r>
      <w:r>
        <w:rPr>
          <w:rFonts w:ascii="Times New Roman" w:hAnsi="Times New Roman"/>
          <w:lang w:val="en-GB"/>
        </w:rPr>
        <w:t>, but also ensur</w:t>
      </w:r>
      <w:r w:rsidR="00E94341">
        <w:rPr>
          <w:rFonts w:ascii="Times New Roman" w:hAnsi="Times New Roman"/>
          <w:lang w:val="en-GB"/>
        </w:rPr>
        <w:t>e</w:t>
      </w:r>
      <w:r>
        <w:rPr>
          <w:rFonts w:ascii="Times New Roman" w:hAnsi="Times New Roman"/>
          <w:lang w:val="en-GB"/>
        </w:rPr>
        <w:t xml:space="preserve"> that the two numbers in a trial are always different. </w:t>
      </w:r>
      <w:r w:rsidR="00E94341">
        <w:rPr>
          <w:rFonts w:ascii="Times New Roman" w:hAnsi="Times New Roman"/>
          <w:lang w:val="en-GB"/>
        </w:rPr>
        <w:br/>
      </w:r>
    </w:p>
    <w:p w14:paraId="14859B14" w14:textId="334E2A51" w:rsidR="006D6A64" w:rsidRPr="006D6A64" w:rsidRDefault="006D6A64"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Randomly select the place in which the first number appear</w:t>
      </w:r>
      <w:r w:rsidR="004379DD">
        <w:rPr>
          <w:rFonts w:ascii="Times New Roman" w:hAnsi="Times New Roman"/>
          <w:lang w:val="en-GB"/>
        </w:rPr>
        <w:t>s</w:t>
      </w:r>
      <w:r>
        <w:rPr>
          <w:rFonts w:ascii="Times New Roman" w:hAnsi="Times New Roman"/>
          <w:lang w:val="en-GB"/>
        </w:rPr>
        <w:t xml:space="preserve"> within the boundary of the </w:t>
      </w:r>
      <w:r w:rsidR="004379DD">
        <w:rPr>
          <w:rFonts w:ascii="Times New Roman" w:hAnsi="Times New Roman"/>
          <w:lang w:val="en-GB"/>
        </w:rPr>
        <w:t xml:space="preserve">eighth </w:t>
      </w:r>
      <w:r>
        <w:rPr>
          <w:rFonts w:ascii="Times New Roman" w:hAnsi="Times New Roman"/>
          <w:lang w:val="en-GB"/>
        </w:rPr>
        <w:t xml:space="preserve">item presented and the </w:t>
      </w:r>
      <w:r w:rsidR="004379DD">
        <w:rPr>
          <w:rFonts w:ascii="Times New Roman" w:hAnsi="Times New Roman"/>
          <w:lang w:val="en-GB"/>
        </w:rPr>
        <w:t>twentieth</w:t>
      </w:r>
      <w:r>
        <w:rPr>
          <w:rFonts w:ascii="Times New Roman" w:hAnsi="Times New Roman"/>
          <w:lang w:val="en-GB"/>
        </w:rPr>
        <w:t xml:space="preserve"> item presented. In other words, in each trial, place one number somewhere between the </w:t>
      </w:r>
      <w:r w:rsidR="004379DD">
        <w:rPr>
          <w:rFonts w:ascii="Times New Roman" w:hAnsi="Times New Roman"/>
          <w:lang w:val="en-GB"/>
        </w:rPr>
        <w:t>eighth</w:t>
      </w:r>
      <w:r>
        <w:rPr>
          <w:rFonts w:ascii="Times New Roman" w:hAnsi="Times New Roman"/>
          <w:lang w:val="en-GB"/>
        </w:rPr>
        <w:t xml:space="preserve"> and </w:t>
      </w:r>
      <w:r w:rsidR="004379DD">
        <w:rPr>
          <w:rFonts w:ascii="Times New Roman" w:hAnsi="Times New Roman"/>
          <w:lang w:val="en-GB"/>
        </w:rPr>
        <w:t>twentieth</w:t>
      </w:r>
      <w:r>
        <w:rPr>
          <w:rFonts w:ascii="Times New Roman" w:hAnsi="Times New Roman"/>
          <w:lang w:val="en-GB"/>
        </w:rPr>
        <w:t xml:space="preserve"> RSVP position. </w:t>
      </w:r>
      <w:r w:rsidR="00E94341">
        <w:rPr>
          <w:rFonts w:ascii="Times New Roman" w:hAnsi="Times New Roman"/>
          <w:lang w:val="en-GB"/>
        </w:rPr>
        <w:br/>
      </w:r>
    </w:p>
    <w:p w14:paraId="5F07B5D8" w14:textId="78F94877" w:rsidR="006D6A64" w:rsidRPr="006D6A64" w:rsidRDefault="006D6A64"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The second number appear</w:t>
      </w:r>
      <w:r w:rsidR="00E94341">
        <w:rPr>
          <w:rFonts w:ascii="Times New Roman" w:hAnsi="Times New Roman"/>
          <w:lang w:val="en-GB"/>
        </w:rPr>
        <w:t>s</w:t>
      </w:r>
      <w:r>
        <w:rPr>
          <w:rFonts w:ascii="Times New Roman" w:hAnsi="Times New Roman"/>
          <w:lang w:val="en-GB"/>
        </w:rPr>
        <w:t xml:space="preserve"> anywhere between immediately after the first and </w:t>
      </w:r>
      <w:r w:rsidR="004379DD">
        <w:rPr>
          <w:rFonts w:ascii="Times New Roman" w:hAnsi="Times New Roman"/>
          <w:lang w:val="en-GB"/>
        </w:rPr>
        <w:t>six</w:t>
      </w:r>
      <w:r>
        <w:rPr>
          <w:rFonts w:ascii="Times New Roman" w:hAnsi="Times New Roman"/>
          <w:lang w:val="en-GB"/>
        </w:rPr>
        <w:t xml:space="preserve"> positions after it. Since the position of the second number is defined relative to the first, these are called ‘lag positions’. The second number can have a lag position ranging between 1 and 6. In fact, over the course of the whole experiment there will be an equal number of each of the lag positions between 1 and 6. </w:t>
      </w:r>
      <w:r>
        <w:rPr>
          <w:rFonts w:ascii="Times New Roman" w:hAnsi="Times New Roman"/>
          <w:b/>
          <w:lang w:val="en-GB"/>
        </w:rPr>
        <w:t>Figure 2</w:t>
      </w:r>
      <w:r>
        <w:rPr>
          <w:rFonts w:ascii="Times New Roman" w:hAnsi="Times New Roman"/>
          <w:lang w:val="en-GB"/>
        </w:rPr>
        <w:t xml:space="preserve"> schematizes the concept of a lag position. </w:t>
      </w:r>
      <w:r w:rsidR="00E94341">
        <w:rPr>
          <w:rFonts w:ascii="Times New Roman" w:hAnsi="Times New Roman"/>
          <w:lang w:val="en-GB"/>
        </w:rPr>
        <w:br/>
      </w:r>
    </w:p>
    <w:p w14:paraId="2792A3EB" w14:textId="555D46C4" w:rsidR="006D6A64" w:rsidRPr="00582A38" w:rsidRDefault="00582A38"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Program</w:t>
      </w:r>
      <w:r w:rsidR="006D6A64">
        <w:rPr>
          <w:rFonts w:ascii="Times New Roman" w:hAnsi="Times New Roman"/>
          <w:lang w:val="en-GB"/>
        </w:rPr>
        <w:t xml:space="preserve"> the experiment to include 180 trials total, 30 each for</w:t>
      </w:r>
      <w:r>
        <w:rPr>
          <w:rFonts w:ascii="Times New Roman" w:hAnsi="Times New Roman"/>
          <w:lang w:val="en-GB"/>
        </w:rPr>
        <w:t xml:space="preserve"> each lag position,</w:t>
      </w:r>
      <w:r w:rsidR="006D6A64">
        <w:rPr>
          <w:rFonts w:ascii="Times New Roman" w:hAnsi="Times New Roman"/>
          <w:lang w:val="en-GB"/>
        </w:rPr>
        <w:t xml:space="preserve"> 1-6.</w:t>
      </w:r>
      <w:r w:rsidR="00E94341">
        <w:rPr>
          <w:rFonts w:ascii="Times New Roman" w:hAnsi="Times New Roman"/>
          <w:lang w:val="en-GB"/>
        </w:rPr>
        <w:br/>
      </w:r>
    </w:p>
    <w:p w14:paraId="26DF5625" w14:textId="3E0B0AB7" w:rsidR="00582A38" w:rsidRPr="00582A38" w:rsidRDefault="00582A38"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At the end of each trial, the screen should read “First? Second?”, as shown in </w:t>
      </w:r>
      <w:r>
        <w:rPr>
          <w:rFonts w:ascii="Times New Roman" w:hAnsi="Times New Roman"/>
          <w:b/>
          <w:lang w:val="en-GB"/>
        </w:rPr>
        <w:t>Figure 2</w:t>
      </w:r>
      <w:r>
        <w:rPr>
          <w:rFonts w:ascii="Times New Roman" w:hAnsi="Times New Roman"/>
          <w:lang w:val="en-GB"/>
        </w:rPr>
        <w:t xml:space="preserve">, to prompt the observer to report the numbers </w:t>
      </w:r>
      <w:r w:rsidR="00E94341">
        <w:rPr>
          <w:rFonts w:ascii="Times New Roman" w:hAnsi="Times New Roman"/>
          <w:lang w:val="en-GB"/>
        </w:rPr>
        <w:t>they</w:t>
      </w:r>
      <w:r>
        <w:rPr>
          <w:rFonts w:ascii="Times New Roman" w:hAnsi="Times New Roman"/>
          <w:lang w:val="en-GB"/>
        </w:rPr>
        <w:t xml:space="preserve"> saw during the trial.</w:t>
      </w:r>
      <w:r w:rsidR="00E94341">
        <w:rPr>
          <w:rFonts w:ascii="Times New Roman" w:hAnsi="Times New Roman"/>
          <w:lang w:val="en-GB"/>
        </w:rPr>
        <w:br/>
      </w:r>
    </w:p>
    <w:p w14:paraId="13553A49" w14:textId="65367D27" w:rsidR="00582A38" w:rsidRPr="00365630" w:rsidRDefault="00582A38"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Finally, set up the program to produce an output spreadsheet that reports all the relevant data. Each row in the file correspond</w:t>
      </w:r>
      <w:r w:rsidR="00E94341">
        <w:rPr>
          <w:rFonts w:ascii="Times New Roman" w:hAnsi="Times New Roman"/>
          <w:lang w:val="en-GB"/>
        </w:rPr>
        <w:t>s</w:t>
      </w:r>
      <w:r>
        <w:rPr>
          <w:rFonts w:ascii="Times New Roman" w:hAnsi="Times New Roman"/>
          <w:lang w:val="en-GB"/>
        </w:rPr>
        <w:t xml:space="preserve"> to the contents of a single trial, and should include the following information, as shown in </w:t>
      </w:r>
      <w:r>
        <w:rPr>
          <w:rFonts w:ascii="Times New Roman" w:hAnsi="Times New Roman"/>
          <w:b/>
          <w:lang w:val="en-GB"/>
        </w:rPr>
        <w:t>Figure 3</w:t>
      </w:r>
      <w:r w:rsidR="00E94341">
        <w:rPr>
          <w:rFonts w:ascii="Times New Roman" w:hAnsi="Times New Roman"/>
          <w:lang w:val="en-GB"/>
        </w:rPr>
        <w:t>: t</w:t>
      </w:r>
      <w:r>
        <w:rPr>
          <w:rFonts w:ascii="Times New Roman" w:hAnsi="Times New Roman"/>
          <w:lang w:val="en-GB"/>
        </w:rPr>
        <w:t>he trial number, the position of the first number in the RSVP stream, the lag position of the second number, the true identity of the first number, the true ide</w:t>
      </w:r>
      <w:r w:rsidR="004379DD">
        <w:rPr>
          <w:rFonts w:ascii="Times New Roman" w:hAnsi="Times New Roman"/>
          <w:lang w:val="en-GB"/>
        </w:rPr>
        <w:t xml:space="preserve">ntity of the second number, and </w:t>
      </w:r>
      <w:r>
        <w:rPr>
          <w:rFonts w:ascii="Times New Roman" w:hAnsi="Times New Roman"/>
          <w:lang w:val="en-GB"/>
        </w:rPr>
        <w:t xml:space="preserve">the key press made by the participant to identify the first number, and the same for the second. </w:t>
      </w:r>
      <w:r w:rsidR="00E94341">
        <w:rPr>
          <w:rFonts w:ascii="Times New Roman" w:hAnsi="Times New Roman"/>
          <w:lang w:val="en-GB"/>
        </w:rPr>
        <w:br/>
      </w:r>
    </w:p>
    <w:p w14:paraId="25D9BF0F" w14:textId="602CC67F" w:rsidR="00365630" w:rsidRDefault="00365630" w:rsidP="00E45B68">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Running the Experiment</w:t>
      </w:r>
      <w:r w:rsidR="00E94341">
        <w:rPr>
          <w:rFonts w:ascii="Times New Roman" w:hAnsi="Times New Roman"/>
          <w:b/>
          <w:lang w:val="en-GB"/>
        </w:rPr>
        <w:br/>
      </w:r>
    </w:p>
    <w:p w14:paraId="001DE0DD" w14:textId="3632D9CD" w:rsidR="00365630" w:rsidRPr="00365630" w:rsidRDefault="00365630"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For a complete experiment, it is ideal to te</w:t>
      </w:r>
      <w:r w:rsidR="00E94341">
        <w:rPr>
          <w:rFonts w:ascii="Times New Roman" w:hAnsi="Times New Roman"/>
          <w:lang w:val="en-GB"/>
        </w:rPr>
        <w:t>st between 10-20 participants, b</w:t>
      </w:r>
      <w:r>
        <w:rPr>
          <w:rFonts w:ascii="Times New Roman" w:hAnsi="Times New Roman"/>
          <w:lang w:val="en-GB"/>
        </w:rPr>
        <w:t xml:space="preserve">ut the result of this experiment should be apparent in the data of most individual participants. </w:t>
      </w:r>
      <w:r w:rsidR="00E94341">
        <w:rPr>
          <w:rFonts w:ascii="Times New Roman" w:hAnsi="Times New Roman"/>
          <w:lang w:val="en-GB"/>
        </w:rPr>
        <w:br/>
      </w:r>
    </w:p>
    <w:p w14:paraId="396D0B93" w14:textId="57DA5793" w:rsidR="00365630" w:rsidRPr="00365630" w:rsidRDefault="00365630"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To test a participant, seat them in front of the computer monitor so that the back of their chair is about 60 cm away. </w:t>
      </w:r>
      <w:r w:rsidR="00E94341">
        <w:rPr>
          <w:rFonts w:ascii="Times New Roman" w:hAnsi="Times New Roman"/>
          <w:lang w:val="en-GB"/>
        </w:rPr>
        <w:br/>
      </w:r>
    </w:p>
    <w:p w14:paraId="6F54EE2B" w14:textId="6E5E94E4" w:rsidR="00365630" w:rsidRPr="00365630" w:rsidRDefault="00365630"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Explain the instructions to them as follows:</w:t>
      </w:r>
      <w:r w:rsidR="00E94341">
        <w:rPr>
          <w:rFonts w:ascii="Times New Roman" w:hAnsi="Times New Roman"/>
          <w:lang w:val="en-GB"/>
        </w:rPr>
        <w:br/>
      </w:r>
    </w:p>
    <w:p w14:paraId="02F180C8" w14:textId="38AE3ADB" w:rsidR="00365630" w:rsidRPr="006B7719" w:rsidRDefault="00365630" w:rsidP="00E45B68">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“This experiment is designed to investigate the speed of human attention. Each trial will be more or less the same. You will see a screen with the word ‘</w:t>
      </w:r>
      <w:r>
        <w:rPr>
          <w:rFonts w:ascii="Times New Roman" w:hAnsi="Times New Roman"/>
          <w:i/>
          <w:lang w:val="en-GB"/>
        </w:rPr>
        <w:t xml:space="preserve">Ready?’ </w:t>
      </w:r>
      <w:r>
        <w:rPr>
          <w:rFonts w:ascii="Times New Roman" w:hAnsi="Times New Roman"/>
          <w:lang w:val="en-GB"/>
        </w:rPr>
        <w:t>on it. The screen will remain so until you press the spacebar to initiate a trial. Once a trial is initiated, you will see a series of lowercase lett</w:t>
      </w:r>
      <w:r w:rsidR="00E94341">
        <w:rPr>
          <w:rFonts w:ascii="Times New Roman" w:hAnsi="Times New Roman"/>
          <w:lang w:val="en-GB"/>
        </w:rPr>
        <w:t>ers appear rapidly in the center</w:t>
      </w:r>
      <w:r>
        <w:rPr>
          <w:rFonts w:ascii="Times New Roman" w:hAnsi="Times New Roman"/>
          <w:lang w:val="en-GB"/>
        </w:rPr>
        <w:t xml:space="preserve"> of the screen over the course of 1.5 seconds. </w:t>
      </w:r>
      <w:r w:rsidR="00D95E2C">
        <w:rPr>
          <w:rFonts w:ascii="Times New Roman" w:hAnsi="Times New Roman"/>
          <w:lang w:val="en-GB"/>
        </w:rPr>
        <w:t>Two numbers will appear embedded between the letters</w:t>
      </w:r>
      <w:r w:rsidR="006B7719">
        <w:rPr>
          <w:rFonts w:ascii="Times New Roman" w:hAnsi="Times New Roman"/>
          <w:lang w:val="en-GB"/>
        </w:rPr>
        <w:t>. They will appear in random positions, and not necessarily immediately after one another. Your task is to pay close attention to the sequence of letters, and to try to recognize the two letters that appear. At the end of a trial, you will be prompted to input the numbers that you think appeared, and in the order that you think you saw them, the first one first, followed by the second. There will be 180 trials total, so the experiment should only last 5-10 minutes. It is very important</w:t>
      </w:r>
      <w:r w:rsidR="00E94341">
        <w:rPr>
          <w:rFonts w:ascii="Times New Roman" w:hAnsi="Times New Roman"/>
          <w:lang w:val="en-GB"/>
        </w:rPr>
        <w:t>,</w:t>
      </w:r>
      <w:r w:rsidR="006B7719">
        <w:rPr>
          <w:rFonts w:ascii="Times New Roman" w:hAnsi="Times New Roman"/>
          <w:lang w:val="en-GB"/>
        </w:rPr>
        <w:t xml:space="preserve"> however</w:t>
      </w:r>
      <w:r w:rsidR="00E94341">
        <w:rPr>
          <w:rFonts w:ascii="Times New Roman" w:hAnsi="Times New Roman"/>
          <w:lang w:val="en-GB"/>
        </w:rPr>
        <w:t>,</w:t>
      </w:r>
      <w:r w:rsidR="006B7719">
        <w:rPr>
          <w:rFonts w:ascii="Times New Roman" w:hAnsi="Times New Roman"/>
          <w:lang w:val="en-GB"/>
        </w:rPr>
        <w:t xml:space="preserve"> that you do your best. If you are uncertain about the identity of a number in any trial, just guess. Any questions?”</w:t>
      </w:r>
      <w:r w:rsidR="00E94341">
        <w:rPr>
          <w:rFonts w:ascii="Times New Roman" w:hAnsi="Times New Roman"/>
          <w:lang w:val="en-GB"/>
        </w:rPr>
        <w:br/>
      </w:r>
    </w:p>
    <w:p w14:paraId="51A1725D" w14:textId="7E186E62" w:rsidR="006B7719" w:rsidRPr="00E94341" w:rsidRDefault="006B7719"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After answering any questions, start the experiment for the participant, watching as </w:t>
      </w:r>
      <w:r w:rsidR="00E94341">
        <w:rPr>
          <w:rFonts w:ascii="Times New Roman" w:hAnsi="Times New Roman"/>
          <w:lang w:val="en-GB"/>
        </w:rPr>
        <w:t>they</w:t>
      </w:r>
      <w:r>
        <w:rPr>
          <w:rFonts w:ascii="Times New Roman" w:hAnsi="Times New Roman"/>
          <w:lang w:val="en-GB"/>
        </w:rPr>
        <w:t xml:space="preserve"> completes a few </w:t>
      </w:r>
      <w:r w:rsidR="00052865">
        <w:rPr>
          <w:rFonts w:ascii="Times New Roman" w:hAnsi="Times New Roman"/>
          <w:lang w:val="en-GB"/>
        </w:rPr>
        <w:t xml:space="preserve">trials in </w:t>
      </w:r>
      <w:r>
        <w:rPr>
          <w:rFonts w:ascii="Times New Roman" w:hAnsi="Times New Roman"/>
          <w:lang w:val="en-GB"/>
        </w:rPr>
        <w:t xml:space="preserve">case any further questions arise. Then leave the participant to complete the experiment. </w:t>
      </w:r>
      <w:r w:rsidR="00E94341">
        <w:rPr>
          <w:rFonts w:ascii="Times New Roman" w:hAnsi="Times New Roman"/>
          <w:lang w:val="en-GB"/>
        </w:rPr>
        <w:br/>
      </w:r>
    </w:p>
    <w:p w14:paraId="64E5E0DA" w14:textId="723174EE" w:rsidR="006B7719" w:rsidRDefault="006B7719" w:rsidP="00E45B68">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A</w:t>
      </w:r>
      <w:r w:rsidR="00E94341">
        <w:rPr>
          <w:rFonts w:ascii="Times New Roman" w:hAnsi="Times New Roman"/>
          <w:b/>
          <w:lang w:val="en-GB"/>
        </w:rPr>
        <w:t>nalyz</w:t>
      </w:r>
      <w:r>
        <w:rPr>
          <w:rFonts w:ascii="Times New Roman" w:hAnsi="Times New Roman"/>
          <w:b/>
          <w:lang w:val="en-GB"/>
        </w:rPr>
        <w:t>ing Results</w:t>
      </w:r>
      <w:r w:rsidR="00E94341">
        <w:rPr>
          <w:rFonts w:ascii="Times New Roman" w:hAnsi="Times New Roman"/>
          <w:b/>
          <w:lang w:val="en-GB"/>
        </w:rPr>
        <w:br/>
      </w:r>
    </w:p>
    <w:p w14:paraId="0DC899BC" w14:textId="5F6AF75C" w:rsidR="00052865" w:rsidRPr="00022BF4" w:rsidRDefault="00EA7E17"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The first thing to do in order to </w:t>
      </w:r>
      <w:proofErr w:type="spellStart"/>
      <w:r>
        <w:rPr>
          <w:rFonts w:ascii="Times New Roman" w:hAnsi="Times New Roman"/>
          <w:lang w:val="en-GB"/>
        </w:rPr>
        <w:t>analy</w:t>
      </w:r>
      <w:ins w:id="18" w:author="Jessica Stanis" w:date="2015-07-30T10:51:00Z">
        <w:r w:rsidR="00F6074E">
          <w:rPr>
            <w:rFonts w:ascii="Times New Roman" w:hAnsi="Times New Roman"/>
            <w:lang w:val="en-GB"/>
          </w:rPr>
          <w:t>z</w:t>
        </w:r>
      </w:ins>
      <w:del w:id="19" w:author="Jessica Stanis" w:date="2015-07-30T10:51:00Z">
        <w:r w:rsidDel="00F6074E">
          <w:rPr>
            <w:rFonts w:ascii="Times New Roman" w:hAnsi="Times New Roman"/>
            <w:lang w:val="en-GB"/>
          </w:rPr>
          <w:delText>s</w:delText>
        </w:r>
      </w:del>
      <w:r>
        <w:rPr>
          <w:rFonts w:ascii="Times New Roman" w:hAnsi="Times New Roman"/>
          <w:lang w:val="en-GB"/>
        </w:rPr>
        <w:t>e</w:t>
      </w:r>
      <w:proofErr w:type="spellEnd"/>
      <w:r>
        <w:rPr>
          <w:rFonts w:ascii="Times New Roman" w:hAnsi="Times New Roman"/>
          <w:lang w:val="en-GB"/>
        </w:rPr>
        <w:t xml:space="preserve"> the results is to add two columns to the now populated data spreadsheet, a column called Accuracy 1, and one called Accuracy 2, meant to indicate whether the participant correctly identified the number in each position in that trial. Compare the actual number that appeared in each trial with the response given, filling the column with a 1 for a correct response, and a 0 for an incorrect response. </w:t>
      </w:r>
      <w:r>
        <w:rPr>
          <w:rFonts w:ascii="Times New Roman" w:hAnsi="Times New Roman"/>
          <w:b/>
          <w:lang w:val="en-GB"/>
        </w:rPr>
        <w:t>Figure 4</w:t>
      </w:r>
      <w:r>
        <w:rPr>
          <w:rFonts w:ascii="Times New Roman" w:hAnsi="Times New Roman"/>
          <w:lang w:val="en-GB"/>
        </w:rPr>
        <w:t xml:space="preserve"> shows how the table should look at this point. </w:t>
      </w:r>
      <w:r w:rsidR="00E94341">
        <w:rPr>
          <w:rFonts w:ascii="Times New Roman" w:hAnsi="Times New Roman"/>
          <w:lang w:val="en-GB"/>
        </w:rPr>
        <w:br/>
      </w:r>
    </w:p>
    <w:p w14:paraId="78625577" w14:textId="62CA9EF4" w:rsidR="00022BF4" w:rsidRPr="00022BF4" w:rsidRDefault="00022BF4"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Now compute the overall response accuracy for the participant for the first number. Do this by averag</w:t>
      </w:r>
      <w:r w:rsidR="00D95E2C">
        <w:rPr>
          <w:rFonts w:ascii="Times New Roman" w:hAnsi="Times New Roman"/>
          <w:lang w:val="en-GB"/>
        </w:rPr>
        <w:t>ing</w:t>
      </w:r>
      <w:r>
        <w:rPr>
          <w:rFonts w:ascii="Times New Roman" w:hAnsi="Times New Roman"/>
          <w:lang w:val="en-GB"/>
        </w:rPr>
        <w:t xml:space="preserve"> the numbers in the Accuracy 1 column of the spreadsheet. This should be very high, between </w:t>
      </w:r>
      <w:ins w:id="20" w:author="Jessica Stanis" w:date="2015-07-30T10:30:00Z">
        <w:r w:rsidR="00C61724">
          <w:rPr>
            <w:rFonts w:ascii="Times New Roman" w:hAnsi="Times New Roman"/>
            <w:lang w:val="en-GB"/>
          </w:rPr>
          <w:t>0</w:t>
        </w:r>
      </w:ins>
      <w:r>
        <w:rPr>
          <w:rFonts w:ascii="Times New Roman" w:hAnsi="Times New Roman"/>
          <w:lang w:val="en-GB"/>
        </w:rPr>
        <w:t xml:space="preserve">.90 and 1. </w:t>
      </w:r>
      <w:r w:rsidR="00E94341">
        <w:rPr>
          <w:rFonts w:ascii="Times New Roman" w:hAnsi="Times New Roman"/>
          <w:lang w:val="en-GB"/>
        </w:rPr>
        <w:br/>
      </w:r>
    </w:p>
    <w:p w14:paraId="218AC97E" w14:textId="3BE7BE2E" w:rsidR="00022BF4" w:rsidRPr="001E5C16" w:rsidRDefault="00022BF4" w:rsidP="00E45B68">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Finally compute the average response accuracy </w:t>
      </w:r>
      <w:r w:rsidR="001E5C16">
        <w:rPr>
          <w:rFonts w:ascii="Times New Roman" w:hAnsi="Times New Roman"/>
          <w:lang w:val="en-GB"/>
        </w:rPr>
        <w:t>for each of the six lag position</w:t>
      </w:r>
      <w:ins w:id="21" w:author="Jessica Stanis" w:date="2015-07-30T10:31:00Z">
        <w:r w:rsidR="00C61724">
          <w:rPr>
            <w:rFonts w:ascii="Times New Roman" w:hAnsi="Times New Roman"/>
            <w:lang w:val="en-GB"/>
          </w:rPr>
          <w:t>s</w:t>
        </w:r>
      </w:ins>
      <w:r w:rsidR="001E5C16">
        <w:rPr>
          <w:rFonts w:ascii="Times New Roman" w:hAnsi="Times New Roman"/>
          <w:lang w:val="en-GB"/>
        </w:rPr>
        <w:t xml:space="preserve"> for the second number.</w:t>
      </w:r>
    </w:p>
    <w:p w14:paraId="77CCD792" w14:textId="66A35A7B" w:rsidR="001E5C16" w:rsidRDefault="001E5C16" w:rsidP="00E45B68">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5DDF9D53" w14:textId="1CAFEEA8" w:rsidR="001E5C16" w:rsidRDefault="001E5C16" w:rsidP="00E45B68">
      <w:pPr>
        <w:widowControl w:val="0"/>
        <w:autoSpaceDE w:val="0"/>
        <w:autoSpaceDN w:val="0"/>
        <w:adjustRightInd w:val="0"/>
        <w:rPr>
          <w:rFonts w:ascii="Times New Roman" w:hAnsi="Times New Roman"/>
          <w:lang w:val="en-GB"/>
        </w:rPr>
      </w:pPr>
      <w:r>
        <w:rPr>
          <w:rFonts w:ascii="Times New Roman" w:hAnsi="Times New Roman"/>
          <w:lang w:val="en-GB"/>
        </w:rPr>
        <w:t xml:space="preserve">Graph average response accuracy for the first number, along with response accuracy for the second number as a function of lag position. </w:t>
      </w:r>
      <w:r>
        <w:rPr>
          <w:rFonts w:ascii="Times New Roman" w:hAnsi="Times New Roman"/>
          <w:b/>
          <w:lang w:val="en-GB"/>
        </w:rPr>
        <w:t xml:space="preserve">Figure 5 </w:t>
      </w:r>
      <w:r>
        <w:rPr>
          <w:rFonts w:ascii="Times New Roman" w:hAnsi="Times New Roman"/>
          <w:lang w:val="en-GB"/>
        </w:rPr>
        <w:t>shows an example. The graph can be generated for each participant, or average</w:t>
      </w:r>
      <w:r w:rsidR="00BD1DD1">
        <w:rPr>
          <w:rFonts w:ascii="Times New Roman" w:hAnsi="Times New Roman"/>
          <w:lang w:val="en-GB"/>
        </w:rPr>
        <w:t>d</w:t>
      </w:r>
      <w:r>
        <w:rPr>
          <w:rFonts w:ascii="Times New Roman" w:hAnsi="Times New Roman"/>
          <w:lang w:val="en-GB"/>
        </w:rPr>
        <w:t xml:space="preserve"> across a group of participants. </w:t>
      </w:r>
      <w:r w:rsidR="00BD1DD1">
        <w:rPr>
          <w:rFonts w:ascii="Times New Roman" w:hAnsi="Times New Roman"/>
          <w:lang w:val="en-GB"/>
        </w:rPr>
        <w:t xml:space="preserve">As shown in the figure, the pattern of performance is that participants tend to be very accurate reporting the identity of the first number in each trial. This demonstrates that even though the number appears very </w:t>
      </w:r>
      <w:r w:rsidR="00BD1DD1">
        <w:rPr>
          <w:rFonts w:ascii="Times New Roman" w:hAnsi="Times New Roman"/>
          <w:lang w:val="en-GB"/>
        </w:rPr>
        <w:lastRenderedPageBreak/>
        <w:t>briefly, in an unpredictable location, and embedded between letters, focused attention can support detailed processi</w:t>
      </w:r>
      <w:r w:rsidR="00D95E2C">
        <w:rPr>
          <w:rFonts w:ascii="Times New Roman" w:hAnsi="Times New Roman"/>
          <w:lang w:val="en-GB"/>
        </w:rPr>
        <w:t>ng and recognition. Immediately following</w:t>
      </w:r>
      <w:r w:rsidR="00BD1DD1">
        <w:rPr>
          <w:rFonts w:ascii="Times New Roman" w:hAnsi="Times New Roman"/>
          <w:lang w:val="en-GB"/>
        </w:rPr>
        <w:t xml:space="preserve"> numbers are process</w:t>
      </w:r>
      <w:r w:rsidR="000C693B">
        <w:rPr>
          <w:rFonts w:ascii="Times New Roman" w:hAnsi="Times New Roman"/>
          <w:lang w:val="en-GB"/>
        </w:rPr>
        <w:t>ed</w:t>
      </w:r>
      <w:r w:rsidR="00BD1DD1">
        <w:rPr>
          <w:rFonts w:ascii="Times New Roman" w:hAnsi="Times New Roman"/>
          <w:lang w:val="en-GB"/>
        </w:rPr>
        <w:t xml:space="preserve"> accurately as well, as shown by the relatively high performance for </w:t>
      </w:r>
      <w:ins w:id="22" w:author="Jessica Stanis" w:date="2015-07-30T11:22:00Z">
        <w:r w:rsidR="000B0F3F">
          <w:rPr>
            <w:rFonts w:ascii="Times New Roman" w:hAnsi="Times New Roman"/>
            <w:lang w:val="en-GB"/>
          </w:rPr>
          <w:t>l</w:t>
        </w:r>
      </w:ins>
      <w:del w:id="23" w:author="Jessica Stanis" w:date="2015-07-30T11:22:00Z">
        <w:r w:rsidR="00BD1DD1" w:rsidDel="000B0F3F">
          <w:rPr>
            <w:rFonts w:ascii="Times New Roman" w:hAnsi="Times New Roman"/>
            <w:lang w:val="en-GB"/>
          </w:rPr>
          <w:delText>L</w:delText>
        </w:r>
      </w:del>
      <w:r w:rsidR="00BD1DD1">
        <w:rPr>
          <w:rFonts w:ascii="Times New Roman" w:hAnsi="Times New Roman"/>
          <w:lang w:val="en-GB"/>
        </w:rPr>
        <w:t xml:space="preserve">ag 1 numbers. This is known as </w:t>
      </w:r>
      <w:ins w:id="24" w:author="Jessica Stanis" w:date="2015-07-30T11:22:00Z">
        <w:r w:rsidR="000B0F3F">
          <w:rPr>
            <w:rFonts w:ascii="Times New Roman" w:hAnsi="Times New Roman"/>
            <w:lang w:val="en-GB"/>
          </w:rPr>
          <w:t>l</w:t>
        </w:r>
      </w:ins>
      <w:del w:id="25" w:author="Jessica Stanis" w:date="2015-07-30T11:22:00Z">
        <w:r w:rsidR="00BD1DD1" w:rsidDel="000B0F3F">
          <w:rPr>
            <w:rFonts w:ascii="Times New Roman" w:hAnsi="Times New Roman"/>
            <w:lang w:val="en-GB"/>
          </w:rPr>
          <w:delText>L</w:delText>
        </w:r>
      </w:del>
      <w:r w:rsidR="00BD1DD1">
        <w:rPr>
          <w:rFonts w:ascii="Times New Roman" w:hAnsi="Times New Roman"/>
          <w:lang w:val="en-GB"/>
        </w:rPr>
        <w:t>ag 1 sparing. It is though</w:t>
      </w:r>
      <w:r w:rsidR="000C693B">
        <w:rPr>
          <w:rFonts w:ascii="Times New Roman" w:hAnsi="Times New Roman"/>
          <w:lang w:val="en-GB"/>
        </w:rPr>
        <w:t>t</w:t>
      </w:r>
      <w:r w:rsidR="00BD1DD1">
        <w:rPr>
          <w:rFonts w:ascii="Times New Roman" w:hAnsi="Times New Roman"/>
          <w:lang w:val="en-GB"/>
        </w:rPr>
        <w:t xml:space="preserve"> that</w:t>
      </w:r>
      <w:r w:rsidR="000C693B">
        <w:rPr>
          <w:rFonts w:ascii="Times New Roman" w:hAnsi="Times New Roman"/>
          <w:lang w:val="en-GB"/>
        </w:rPr>
        <w:t xml:space="preserve"> as</w:t>
      </w:r>
      <w:r w:rsidR="00BD1DD1">
        <w:rPr>
          <w:rFonts w:ascii="Times New Roman" w:hAnsi="Times New Roman"/>
          <w:lang w:val="en-GB"/>
        </w:rPr>
        <w:t xml:space="preserve"> the focused attention remains engaged during this time, the rapid appearance of the next number allows it to be processed. However, at </w:t>
      </w:r>
      <w:ins w:id="26" w:author="Jessica Stanis" w:date="2015-07-30T11:22:00Z">
        <w:r w:rsidR="000B0F3F">
          <w:rPr>
            <w:rFonts w:ascii="Times New Roman" w:hAnsi="Times New Roman"/>
            <w:lang w:val="en-GB"/>
          </w:rPr>
          <w:t>l</w:t>
        </w:r>
      </w:ins>
      <w:del w:id="27" w:author="Jessica Stanis" w:date="2015-07-30T11:22:00Z">
        <w:r w:rsidR="00BD1DD1" w:rsidDel="000B0F3F">
          <w:rPr>
            <w:rFonts w:ascii="Times New Roman" w:hAnsi="Times New Roman"/>
            <w:lang w:val="en-GB"/>
          </w:rPr>
          <w:delText>L</w:delText>
        </w:r>
      </w:del>
      <w:r w:rsidR="00BD1DD1">
        <w:rPr>
          <w:rFonts w:ascii="Times New Roman" w:hAnsi="Times New Roman"/>
          <w:lang w:val="en-GB"/>
        </w:rPr>
        <w:t>ags 2 and 3, performance is considerably impaired. This is the phenomenon that is known as the attentional blink. The idea is that following the processing of the first number, attention becomes temporarily disengaged</w:t>
      </w:r>
      <w:del w:id="28" w:author="Jessica Stanis" w:date="2015-07-30T10:31:00Z">
        <w:r w:rsidR="00BD1DD1" w:rsidDel="00C61724">
          <w:rPr>
            <w:rFonts w:ascii="Times New Roman" w:hAnsi="Times New Roman"/>
            <w:lang w:val="en-GB"/>
          </w:rPr>
          <w:delText xml:space="preserve"> </w:delText>
        </w:r>
      </w:del>
      <w:r w:rsidR="00BD1DD1">
        <w:rPr>
          <w:rFonts w:ascii="Times New Roman" w:hAnsi="Times New Roman"/>
          <w:lang w:val="en-GB"/>
        </w:rPr>
        <w:t>—like blinking one</w:t>
      </w:r>
      <w:r w:rsidR="00D95E2C">
        <w:rPr>
          <w:rFonts w:ascii="Times New Roman" w:hAnsi="Times New Roman"/>
          <w:lang w:val="en-GB"/>
        </w:rPr>
        <w:t>’</w:t>
      </w:r>
      <w:r w:rsidR="00BD1DD1">
        <w:rPr>
          <w:rFonts w:ascii="Times New Roman" w:hAnsi="Times New Roman"/>
          <w:lang w:val="en-GB"/>
        </w:rPr>
        <w:t xml:space="preserve">s eyes. Remember, the numbers shown in lags 2 and 3 last for all of 100 ms, not a very long time. They just happen to appear during a brief period in which attention disengages. It quickly re-engages however, to support rapidly improving performance during for </w:t>
      </w:r>
      <w:ins w:id="29" w:author="Jessica Stanis" w:date="2015-07-30T11:22:00Z">
        <w:r w:rsidR="000B0F3F">
          <w:rPr>
            <w:rFonts w:ascii="Times New Roman" w:hAnsi="Times New Roman"/>
            <w:lang w:val="en-GB"/>
          </w:rPr>
          <w:t>l</w:t>
        </w:r>
      </w:ins>
      <w:del w:id="30" w:author="Jessica Stanis" w:date="2015-07-30T11:22:00Z">
        <w:r w:rsidR="00BD1DD1" w:rsidDel="000B0F3F">
          <w:rPr>
            <w:rFonts w:ascii="Times New Roman" w:hAnsi="Times New Roman"/>
            <w:lang w:val="en-GB"/>
          </w:rPr>
          <w:delText>L</w:delText>
        </w:r>
      </w:del>
      <w:r w:rsidR="00BD1DD1">
        <w:rPr>
          <w:rFonts w:ascii="Times New Roman" w:hAnsi="Times New Roman"/>
          <w:lang w:val="en-GB"/>
        </w:rPr>
        <w:t>ags 4, 5, and 6. Taken together these results demonstrate the power and limitations of sustained visual attention. Attention can be sustained to find and identify brief and unpredictably po</w:t>
      </w:r>
      <w:r w:rsidR="000C693B">
        <w:rPr>
          <w:rFonts w:ascii="Times New Roman" w:hAnsi="Times New Roman"/>
          <w:lang w:val="en-GB"/>
        </w:rPr>
        <w:t>sitioned stimuli</w:t>
      </w:r>
      <w:del w:id="31" w:author="Jessica Stanis" w:date="2015-07-30T10:32:00Z">
        <w:r w:rsidR="000C693B" w:rsidDel="00C61724">
          <w:rPr>
            <w:rFonts w:ascii="Times New Roman" w:hAnsi="Times New Roman"/>
            <w:lang w:val="en-GB"/>
          </w:rPr>
          <w:delText xml:space="preserve"> </w:delText>
        </w:r>
      </w:del>
      <w:r w:rsidR="000C693B">
        <w:rPr>
          <w:rFonts w:ascii="Times New Roman" w:hAnsi="Times New Roman"/>
          <w:lang w:val="en-GB"/>
        </w:rPr>
        <w:t>—numbers. I</w:t>
      </w:r>
      <w:r w:rsidR="00BD1DD1">
        <w:rPr>
          <w:rFonts w:ascii="Times New Roman" w:hAnsi="Times New Roman"/>
          <w:lang w:val="en-GB"/>
        </w:rPr>
        <w:t>ntensive proc</w:t>
      </w:r>
      <w:r w:rsidR="00D95E2C">
        <w:rPr>
          <w:rFonts w:ascii="Times New Roman" w:hAnsi="Times New Roman"/>
          <w:lang w:val="en-GB"/>
        </w:rPr>
        <w:t xml:space="preserve">essing is followed by a </w:t>
      </w:r>
      <w:r w:rsidR="00BD1DD1">
        <w:rPr>
          <w:rFonts w:ascii="Times New Roman" w:hAnsi="Times New Roman"/>
          <w:lang w:val="en-GB"/>
        </w:rPr>
        <w:t xml:space="preserve">brief respite, temporarily limiting the ability to recognize objects. </w:t>
      </w:r>
    </w:p>
    <w:p w14:paraId="463FCB93" w14:textId="1871905C" w:rsidR="001C73A1" w:rsidRDefault="001C73A1" w:rsidP="00E45B68">
      <w:pPr>
        <w:widowControl w:val="0"/>
        <w:autoSpaceDE w:val="0"/>
        <w:autoSpaceDN w:val="0"/>
        <w:adjustRightInd w:val="0"/>
        <w:rPr>
          <w:rFonts w:ascii="Times New Roman" w:hAnsi="Times New Roman"/>
          <w:b/>
          <w:lang w:val="en-GB"/>
        </w:rPr>
      </w:pPr>
      <w:r>
        <w:rPr>
          <w:rFonts w:ascii="Times New Roman" w:hAnsi="Times New Roman"/>
          <w:b/>
          <w:lang w:val="en-GB"/>
        </w:rPr>
        <w:t>Applications</w:t>
      </w:r>
    </w:p>
    <w:p w14:paraId="59001A05" w14:textId="1A4CDEC9" w:rsidR="00675CB5" w:rsidRDefault="00675CB5" w:rsidP="00E45B68">
      <w:pPr>
        <w:widowControl w:val="0"/>
        <w:autoSpaceDE w:val="0"/>
        <w:autoSpaceDN w:val="0"/>
        <w:adjustRightInd w:val="0"/>
        <w:rPr>
          <w:rFonts w:ascii="Times New Roman" w:hAnsi="Times New Roman"/>
          <w:lang w:val="en-GB"/>
        </w:rPr>
      </w:pPr>
      <w:r>
        <w:rPr>
          <w:rFonts w:ascii="Times New Roman" w:hAnsi="Times New Roman"/>
          <w:lang w:val="en-GB"/>
        </w:rPr>
        <w:t xml:space="preserve">Like many other laboratory tasks for studying attention, the attentional blink has become a </w:t>
      </w:r>
      <w:r w:rsidR="006F36F4">
        <w:rPr>
          <w:rFonts w:ascii="Times New Roman" w:hAnsi="Times New Roman"/>
          <w:lang w:val="en-GB"/>
        </w:rPr>
        <w:t>common tool in studies of brain damage, as well as</w:t>
      </w:r>
      <w:r w:rsidR="000C693B">
        <w:rPr>
          <w:rFonts w:ascii="Times New Roman" w:hAnsi="Times New Roman"/>
          <w:lang w:val="en-GB"/>
        </w:rPr>
        <w:t xml:space="preserve"> in</w:t>
      </w:r>
      <w:r w:rsidR="006F36F4">
        <w:rPr>
          <w:rFonts w:ascii="Times New Roman" w:hAnsi="Times New Roman"/>
          <w:lang w:val="en-GB"/>
        </w:rPr>
        <w:t xml:space="preserve"> studies that use neuroimaging techniques to investigate </w:t>
      </w:r>
      <w:r w:rsidR="00A04582">
        <w:rPr>
          <w:rFonts w:ascii="Times New Roman" w:hAnsi="Times New Roman"/>
          <w:lang w:val="en-GB"/>
        </w:rPr>
        <w:t>the brain areas involved in controlling and coordinating attention.</w:t>
      </w:r>
    </w:p>
    <w:p w14:paraId="27D40BE3" w14:textId="254320B6" w:rsidR="009D6BCE" w:rsidRDefault="000C693B" w:rsidP="00E45B68">
      <w:pPr>
        <w:widowControl w:val="0"/>
        <w:autoSpaceDE w:val="0"/>
        <w:autoSpaceDN w:val="0"/>
        <w:adjustRightInd w:val="0"/>
        <w:rPr>
          <w:rFonts w:ascii="Times New Roman" w:hAnsi="Times New Roman"/>
          <w:lang w:val="en-GB"/>
        </w:rPr>
      </w:pPr>
      <w:r>
        <w:rPr>
          <w:rFonts w:ascii="Times New Roman" w:hAnsi="Times New Roman"/>
          <w:lang w:val="en-GB"/>
        </w:rPr>
        <w:t>T</w:t>
      </w:r>
      <w:r w:rsidR="00A04582">
        <w:rPr>
          <w:rFonts w:ascii="Times New Roman" w:hAnsi="Times New Roman"/>
          <w:lang w:val="en-GB"/>
        </w:rPr>
        <w:t xml:space="preserve">he attentional blink </w:t>
      </w:r>
      <w:ins w:id="32" w:author="Jessica Stanis" w:date="2015-07-30T10:58:00Z">
        <w:r w:rsidR="000178EE">
          <w:rPr>
            <w:rFonts w:ascii="Times New Roman" w:hAnsi="Times New Roman"/>
            <w:lang w:val="en-GB"/>
          </w:rPr>
          <w:t xml:space="preserve">paradigm </w:t>
        </w:r>
      </w:ins>
      <w:r w:rsidR="00A04582">
        <w:rPr>
          <w:rFonts w:ascii="Times New Roman" w:hAnsi="Times New Roman"/>
          <w:lang w:val="en-GB"/>
        </w:rPr>
        <w:t>has also been used to investigate the kinds of things that may capture attention automatically, and even how anxiety and other mental health problems may cause diverted attention. These studies use the same paradigm just described, only with pict</w:t>
      </w:r>
      <w:r>
        <w:rPr>
          <w:rFonts w:ascii="Times New Roman" w:hAnsi="Times New Roman"/>
          <w:lang w:val="en-GB"/>
        </w:rPr>
        <w:t>ures of real-</w:t>
      </w:r>
      <w:r w:rsidR="00A04582">
        <w:rPr>
          <w:rFonts w:ascii="Times New Roman" w:hAnsi="Times New Roman"/>
          <w:lang w:val="en-GB"/>
        </w:rPr>
        <w:t xml:space="preserve">world images instead of letters. A participant’s task would be to detect any image that is rotated in an unusual position, reporting at the end of the trial whether the rotated image was an indoor or an outdoor scene. </w:t>
      </w:r>
      <w:r w:rsidR="00A04582" w:rsidRPr="00A04582">
        <w:rPr>
          <w:rFonts w:ascii="Times New Roman" w:hAnsi="Times New Roman"/>
          <w:b/>
          <w:lang w:val="en-GB"/>
        </w:rPr>
        <w:t>Figure 6A</w:t>
      </w:r>
      <w:r w:rsidR="00A04582">
        <w:rPr>
          <w:rFonts w:ascii="Times New Roman" w:hAnsi="Times New Roman"/>
          <w:lang w:val="en-GB"/>
        </w:rPr>
        <w:t xml:space="preserve"> shows an example of this basic paradigm.</w:t>
      </w:r>
      <w:r w:rsidR="00A04582" w:rsidRPr="000C693B">
        <w:rPr>
          <w:rFonts w:ascii="Times New Roman" w:hAnsi="Times New Roman"/>
          <w:b/>
          <w:lang w:val="en-GB"/>
        </w:rPr>
        <w:t xml:space="preserve"> </w:t>
      </w:r>
      <w:r w:rsidR="000A542D" w:rsidRPr="000C693B">
        <w:rPr>
          <w:rFonts w:ascii="Times New Roman" w:hAnsi="Times New Roman"/>
          <w:b/>
          <w:lang w:val="en-GB"/>
        </w:rPr>
        <w:t>Figure</w:t>
      </w:r>
      <w:r w:rsidR="000A542D">
        <w:rPr>
          <w:rFonts w:ascii="Times New Roman" w:hAnsi="Times New Roman"/>
          <w:lang w:val="en-GB"/>
        </w:rPr>
        <w:t xml:space="preserve"> </w:t>
      </w:r>
      <w:r w:rsidR="000A542D">
        <w:rPr>
          <w:rFonts w:ascii="Times New Roman" w:hAnsi="Times New Roman"/>
          <w:b/>
          <w:lang w:val="en-GB"/>
        </w:rPr>
        <w:t>6B</w:t>
      </w:r>
      <w:r w:rsidR="000A542D">
        <w:rPr>
          <w:rFonts w:ascii="Times New Roman" w:hAnsi="Times New Roman"/>
          <w:lang w:val="en-GB"/>
        </w:rPr>
        <w:t xml:space="preserve"> then shows how the paradigm </w:t>
      </w:r>
      <w:r>
        <w:rPr>
          <w:rFonts w:ascii="Times New Roman" w:hAnsi="Times New Roman"/>
          <w:lang w:val="en-GB"/>
        </w:rPr>
        <w:t>is</w:t>
      </w:r>
      <w:r w:rsidR="000A542D">
        <w:rPr>
          <w:rFonts w:ascii="Times New Roman" w:hAnsi="Times New Roman"/>
          <w:lang w:val="en-GB"/>
        </w:rPr>
        <w:t xml:space="preserve"> used to ask whether something automatically captures attention. There, a spider is shown in the RSVP stream prior to the target. In fact, the target is shown at lag 2 relative to the spider image. Th</w:t>
      </w:r>
      <w:r>
        <w:rPr>
          <w:rFonts w:ascii="Times New Roman" w:hAnsi="Times New Roman"/>
          <w:lang w:val="en-GB"/>
        </w:rPr>
        <w:t>e spider is not task relevant, b</w:t>
      </w:r>
      <w:r w:rsidR="000A542D">
        <w:rPr>
          <w:rFonts w:ascii="Times New Roman" w:hAnsi="Times New Roman"/>
          <w:lang w:val="en-GB"/>
        </w:rPr>
        <w:t xml:space="preserve">ut fear of spiders is common. If the visual system is tuned to automatically detect and process spiders, then </w:t>
      </w:r>
      <w:r w:rsidR="009D6BCE">
        <w:rPr>
          <w:rFonts w:ascii="Times New Roman" w:hAnsi="Times New Roman"/>
          <w:lang w:val="en-GB"/>
        </w:rPr>
        <w:t>the presence of that image in the stream would produce an attentional blink. Indeed, that is what has been found</w:t>
      </w:r>
      <w:del w:id="33" w:author="Jessica Stanis" w:date="2015-07-30T10:59:00Z">
        <w:r w:rsidR="009D6BCE" w:rsidDel="000178EE">
          <w:rPr>
            <w:rFonts w:ascii="Times New Roman" w:hAnsi="Times New Roman"/>
            <w:lang w:val="en-GB"/>
          </w:rPr>
          <w:delText xml:space="preserve"> </w:delText>
        </w:r>
      </w:del>
      <w:r w:rsidR="009D6BCE">
        <w:rPr>
          <w:rFonts w:ascii="Times New Roman" w:hAnsi="Times New Roman"/>
          <w:lang w:val="en-GB"/>
        </w:rPr>
        <w:t xml:space="preserve">—spiders, snakes, and other threatening images automatically capture attention, producing an emotion-induced attentional blink. </w:t>
      </w:r>
    </w:p>
    <w:p w14:paraId="73F305CF" w14:textId="246364BF" w:rsidR="00675CB5" w:rsidRPr="000A542D" w:rsidRDefault="009D6BCE" w:rsidP="00E45B68">
      <w:pPr>
        <w:widowControl w:val="0"/>
        <w:autoSpaceDE w:val="0"/>
        <w:autoSpaceDN w:val="0"/>
        <w:adjustRightInd w:val="0"/>
        <w:rPr>
          <w:rFonts w:ascii="Times New Roman" w:hAnsi="Times New Roman"/>
          <w:lang w:val="en-GB"/>
        </w:rPr>
      </w:pPr>
      <w:r>
        <w:rPr>
          <w:rFonts w:ascii="Times New Roman" w:hAnsi="Times New Roman"/>
          <w:lang w:val="en-GB"/>
        </w:rPr>
        <w:t>Researchers have also used this paradigm to investigate differences between people with sever</w:t>
      </w:r>
      <w:r w:rsidR="000C693B">
        <w:rPr>
          <w:rFonts w:ascii="Times New Roman" w:hAnsi="Times New Roman"/>
          <w:lang w:val="en-GB"/>
        </w:rPr>
        <w:t>e</w:t>
      </w:r>
      <w:r>
        <w:rPr>
          <w:rFonts w:ascii="Times New Roman" w:hAnsi="Times New Roman"/>
          <w:lang w:val="en-GB"/>
        </w:rPr>
        <w:t xml:space="preserve"> phobias, and those with just the usual antipathy towards spiders. In this case, the paradigm is reversed. A target is presented and </w:t>
      </w:r>
      <w:r w:rsidR="00D95E2C">
        <w:rPr>
          <w:rFonts w:ascii="Times New Roman" w:hAnsi="Times New Roman"/>
          <w:lang w:val="en-GB"/>
        </w:rPr>
        <w:t xml:space="preserve">a spider is shown at </w:t>
      </w:r>
      <w:ins w:id="34" w:author="Jessica Stanis" w:date="2015-07-30T11:23:00Z">
        <w:r w:rsidR="000B0F3F">
          <w:rPr>
            <w:rFonts w:ascii="Times New Roman" w:hAnsi="Times New Roman"/>
            <w:lang w:val="en-GB"/>
          </w:rPr>
          <w:t>l</w:t>
        </w:r>
      </w:ins>
      <w:del w:id="35" w:author="Jessica Stanis" w:date="2015-07-30T11:23:00Z">
        <w:r w:rsidR="00D95E2C" w:rsidDel="000B0F3F">
          <w:rPr>
            <w:rFonts w:ascii="Times New Roman" w:hAnsi="Times New Roman"/>
            <w:lang w:val="en-GB"/>
          </w:rPr>
          <w:delText>L</w:delText>
        </w:r>
      </w:del>
      <w:r w:rsidR="00D95E2C">
        <w:rPr>
          <w:rFonts w:ascii="Times New Roman" w:hAnsi="Times New Roman"/>
          <w:lang w:val="en-GB"/>
        </w:rPr>
        <w:t xml:space="preserve">ag 2. Is the spider </w:t>
      </w:r>
      <w:r>
        <w:rPr>
          <w:rFonts w:ascii="Times New Roman" w:hAnsi="Times New Roman"/>
          <w:lang w:val="en-GB"/>
        </w:rPr>
        <w:t xml:space="preserve">seen, or </w:t>
      </w:r>
      <w:r w:rsidR="00D95E2C">
        <w:rPr>
          <w:rFonts w:ascii="Times New Roman" w:hAnsi="Times New Roman"/>
          <w:lang w:val="en-GB"/>
        </w:rPr>
        <w:t>is</w:t>
      </w:r>
      <w:r>
        <w:rPr>
          <w:rFonts w:ascii="Times New Roman" w:hAnsi="Times New Roman"/>
          <w:lang w:val="en-GB"/>
        </w:rPr>
        <w:t xml:space="preserve"> it rendered invisible b</w:t>
      </w:r>
      <w:r w:rsidR="000C693B">
        <w:rPr>
          <w:rFonts w:ascii="Times New Roman" w:hAnsi="Times New Roman"/>
          <w:lang w:val="en-GB"/>
        </w:rPr>
        <w:t>ecause of the attentional blink?</w:t>
      </w:r>
      <w:r>
        <w:rPr>
          <w:rFonts w:ascii="Times New Roman" w:hAnsi="Times New Roman"/>
          <w:lang w:val="en-GB"/>
        </w:rPr>
        <w:t xml:space="preserve"> For most people, perception of the spider is blocked by the attentional blink. But for individuals with arachnophobia, the spider is seen, even in lag positions that should suffer from a blink. This suggests that phobia causes certain stimuli to have a very strong pull attention, even when attention would otherwise be disengaged.  </w:t>
      </w:r>
    </w:p>
    <w:p w14:paraId="42CCA755" w14:textId="6F4ACCF1" w:rsidR="006D6A64" w:rsidRPr="000C693B" w:rsidRDefault="000C693B" w:rsidP="000C693B">
      <w:pPr>
        <w:widowControl w:val="0"/>
        <w:autoSpaceDE w:val="0"/>
        <w:autoSpaceDN w:val="0"/>
        <w:adjustRightInd w:val="0"/>
        <w:outlineLvl w:val="0"/>
        <w:rPr>
          <w:rFonts w:ascii="Times New Roman" w:hAnsi="Times New Roman"/>
          <w:b/>
          <w:lang w:val="en-GB"/>
        </w:rPr>
      </w:pPr>
      <w:r>
        <w:rPr>
          <w:rFonts w:ascii="Times New Roman" w:hAnsi="Times New Roman"/>
          <w:b/>
          <w:lang w:val="en-GB"/>
        </w:rPr>
        <w:t>Legend</w:t>
      </w:r>
      <w:r>
        <w:rPr>
          <w:rFonts w:ascii="Times New Roman" w:hAnsi="Times New Roman"/>
          <w:b/>
          <w:lang w:val="en-GB"/>
        </w:rPr>
        <w:br/>
      </w:r>
      <w:r w:rsidR="006D6A64">
        <w:rPr>
          <w:rFonts w:ascii="Times New Roman" w:hAnsi="Times New Roman"/>
          <w:b/>
          <w:lang w:val="en-GB"/>
        </w:rPr>
        <w:t>Figure 1</w:t>
      </w:r>
      <w:r w:rsidR="006D6A64">
        <w:rPr>
          <w:rFonts w:ascii="Times New Roman" w:hAnsi="Times New Roman"/>
          <w:lang w:val="en-GB"/>
        </w:rPr>
        <w:t xml:space="preserve">. </w:t>
      </w:r>
      <w:r w:rsidR="006D6A64" w:rsidRPr="000C693B">
        <w:rPr>
          <w:rFonts w:ascii="Times New Roman" w:hAnsi="Times New Roman"/>
          <w:b/>
          <w:lang w:val="en-GB"/>
        </w:rPr>
        <w:t>The basics of rapid serial visual presentation (RSVP).</w:t>
      </w:r>
      <w:r w:rsidR="006D6A64">
        <w:rPr>
          <w:rFonts w:ascii="Times New Roman" w:hAnsi="Times New Roman"/>
          <w:lang w:val="en-GB"/>
        </w:rPr>
        <w:t xml:space="preserve"> A series of images is shown in rapid succession, in this case, lowercase letters each remaining for only 50 ms before becoming replaced by the subsequent letter.</w:t>
      </w:r>
    </w:p>
    <w:p w14:paraId="31F9543F" w14:textId="11652EFE" w:rsidR="00582A38" w:rsidRDefault="00E31427" w:rsidP="0038291B">
      <w:pPr>
        <w:widowControl w:val="0"/>
        <w:autoSpaceDE w:val="0"/>
        <w:autoSpaceDN w:val="0"/>
        <w:adjustRightInd w:val="0"/>
        <w:rPr>
          <w:rFonts w:ascii="Times New Roman" w:hAnsi="Times New Roman"/>
          <w:lang w:val="en-GB"/>
        </w:rPr>
      </w:pPr>
      <w:r>
        <w:rPr>
          <w:rFonts w:ascii="Times New Roman" w:hAnsi="Times New Roman"/>
          <w:b/>
          <w:lang w:val="en-GB"/>
        </w:rPr>
        <w:lastRenderedPageBreak/>
        <w:t>Figure 2</w:t>
      </w:r>
      <w:r>
        <w:rPr>
          <w:rFonts w:ascii="Times New Roman" w:hAnsi="Times New Roman"/>
          <w:lang w:val="en-GB"/>
        </w:rPr>
        <w:t xml:space="preserve">. </w:t>
      </w:r>
      <w:r w:rsidRPr="000C693B">
        <w:rPr>
          <w:rFonts w:ascii="Times New Roman" w:hAnsi="Times New Roman"/>
          <w:b/>
          <w:lang w:val="en-GB"/>
        </w:rPr>
        <w:t>Methods for the attentional blink.</w:t>
      </w:r>
      <w:r>
        <w:rPr>
          <w:rFonts w:ascii="Times New Roman" w:hAnsi="Times New Roman"/>
          <w:lang w:val="en-GB"/>
        </w:rPr>
        <w:t xml:space="preserve"> </w:t>
      </w:r>
      <w:r w:rsidR="003639AD">
        <w:rPr>
          <w:rFonts w:ascii="Times New Roman" w:hAnsi="Times New Roman"/>
          <w:lang w:val="en-GB"/>
        </w:rPr>
        <w:t xml:space="preserve">A ready screen is followed by an RSVP stream consisting mainly of letters, 30 images in total. </w:t>
      </w:r>
      <w:r w:rsidR="00374A11">
        <w:rPr>
          <w:rFonts w:ascii="Times New Roman" w:hAnsi="Times New Roman"/>
          <w:lang w:val="en-GB"/>
        </w:rPr>
        <w:t>Embedded a</w:t>
      </w:r>
      <w:r w:rsidR="003639AD">
        <w:rPr>
          <w:rFonts w:ascii="Times New Roman" w:hAnsi="Times New Roman"/>
          <w:lang w:val="en-GB"/>
        </w:rPr>
        <w:t>mong the letters are two numbers. The first number appear</w:t>
      </w:r>
      <w:r w:rsidR="00374A11">
        <w:rPr>
          <w:rFonts w:ascii="Times New Roman" w:hAnsi="Times New Roman"/>
          <w:lang w:val="en-GB"/>
        </w:rPr>
        <w:t>s</w:t>
      </w:r>
      <w:r w:rsidR="003639AD">
        <w:rPr>
          <w:rFonts w:ascii="Times New Roman" w:hAnsi="Times New Roman"/>
          <w:lang w:val="en-GB"/>
        </w:rPr>
        <w:t xml:space="preserve"> anywhere between the </w:t>
      </w:r>
      <w:r w:rsidR="00D95E2C">
        <w:rPr>
          <w:rFonts w:ascii="Times New Roman" w:hAnsi="Times New Roman"/>
          <w:lang w:val="en-GB"/>
        </w:rPr>
        <w:t>eighth</w:t>
      </w:r>
      <w:r w:rsidR="003639AD">
        <w:rPr>
          <w:rFonts w:ascii="Times New Roman" w:hAnsi="Times New Roman"/>
          <w:lang w:val="en-GB"/>
        </w:rPr>
        <w:t xml:space="preserve"> and the </w:t>
      </w:r>
      <w:r w:rsidR="00D95E2C">
        <w:rPr>
          <w:rFonts w:ascii="Times New Roman" w:hAnsi="Times New Roman"/>
          <w:lang w:val="en-GB"/>
        </w:rPr>
        <w:t>twentieth</w:t>
      </w:r>
      <w:r w:rsidR="003639AD">
        <w:rPr>
          <w:rFonts w:ascii="Times New Roman" w:hAnsi="Times New Roman"/>
          <w:lang w:val="en-GB"/>
        </w:rPr>
        <w:t xml:space="preserve"> positions in the stream as a whole. The position of the second number is called a ‘lag’ and defined relative to the appearance of the first number such that following the first immediately is called ‘Lag 1,’ the next position Lag 2, and so on. The experiment consists of 30 trials at each of lags 1-6.</w:t>
      </w:r>
      <w:r w:rsidR="00D95E2C">
        <w:rPr>
          <w:rFonts w:ascii="Times New Roman" w:hAnsi="Times New Roman"/>
          <w:lang w:val="en-GB"/>
        </w:rPr>
        <w:br/>
      </w:r>
      <w:r w:rsidR="00374A11">
        <w:rPr>
          <w:rFonts w:ascii="Times New Roman" w:hAnsi="Times New Roman"/>
          <w:lang w:val="en-GB"/>
        </w:rPr>
        <w:br/>
      </w:r>
      <w:r w:rsidR="0038291B">
        <w:rPr>
          <w:rFonts w:ascii="Times New Roman" w:hAnsi="Times New Roman"/>
          <w:b/>
          <w:lang w:val="en-GB"/>
        </w:rPr>
        <w:t xml:space="preserve">Figure 3. </w:t>
      </w:r>
      <w:r w:rsidR="0038291B" w:rsidRPr="007D7C2B">
        <w:rPr>
          <w:rFonts w:ascii="Times New Roman" w:hAnsi="Times New Roman"/>
          <w:b/>
          <w:lang w:val="en-GB"/>
          <w:rPrChange w:id="36" w:author="Jessica Stanis" w:date="2015-07-30T11:04:00Z">
            <w:rPr>
              <w:rFonts w:ascii="Times New Roman" w:hAnsi="Times New Roman"/>
              <w:lang w:val="en-GB"/>
            </w:rPr>
          </w:rPrChange>
        </w:rPr>
        <w:t>Organization of a data output table for an attentional blink experiment.</w:t>
      </w:r>
      <w:r w:rsidR="0038291B">
        <w:rPr>
          <w:rFonts w:ascii="Times New Roman" w:hAnsi="Times New Roman"/>
          <w:lang w:val="en-GB"/>
        </w:rPr>
        <w:t xml:space="preserve"> </w:t>
      </w:r>
      <w:r w:rsidR="00B55F4C">
        <w:rPr>
          <w:rFonts w:ascii="Times New Roman" w:hAnsi="Times New Roman"/>
          <w:lang w:val="en-GB"/>
        </w:rPr>
        <w:t xml:space="preserve">Each row corresponds to a trial of the experiment. The important parameters to record are the position of the first number in the stream (a value between 8 and 20), the lag until the second number (a value between 1 and 6), the identity of the two numbers shown, and the responses given by the participant at the end of the trial. </w:t>
      </w:r>
    </w:p>
    <w:p w14:paraId="2F953FC1" w14:textId="476B3F25" w:rsidR="003D29EA" w:rsidRDefault="00022BF4" w:rsidP="00022BF4">
      <w:pPr>
        <w:widowControl w:val="0"/>
        <w:autoSpaceDE w:val="0"/>
        <w:autoSpaceDN w:val="0"/>
        <w:adjustRightInd w:val="0"/>
        <w:rPr>
          <w:rFonts w:ascii="Times New Roman" w:hAnsi="Times New Roman"/>
          <w:lang w:val="en-GB"/>
        </w:rPr>
      </w:pPr>
      <w:r>
        <w:rPr>
          <w:rFonts w:ascii="Times New Roman" w:hAnsi="Times New Roman"/>
          <w:b/>
          <w:lang w:val="en-GB"/>
        </w:rPr>
        <w:t xml:space="preserve">Figure 4. </w:t>
      </w:r>
      <w:r w:rsidRPr="00374A11">
        <w:rPr>
          <w:rFonts w:ascii="Times New Roman" w:hAnsi="Times New Roman"/>
          <w:b/>
          <w:lang w:val="en-GB"/>
        </w:rPr>
        <w:t xml:space="preserve">Populated data output for an attentional blink experiment. </w:t>
      </w:r>
      <w:r>
        <w:rPr>
          <w:rFonts w:ascii="Times New Roman" w:hAnsi="Times New Roman"/>
          <w:lang w:val="en-GB"/>
        </w:rPr>
        <w:t xml:space="preserve">The columns Accuracy 1 and Accuracy 2 report whether the response entered by a participant matched the actual identities of the number presented during each trial. 1 indicates a correct response, and 0 indicates an incorrect response. </w:t>
      </w:r>
    </w:p>
    <w:p w14:paraId="0B34617C" w14:textId="7F7D02A9" w:rsidR="007711CE" w:rsidRDefault="007711CE" w:rsidP="007711CE">
      <w:pPr>
        <w:widowControl w:val="0"/>
        <w:autoSpaceDE w:val="0"/>
        <w:autoSpaceDN w:val="0"/>
        <w:adjustRightInd w:val="0"/>
        <w:rPr>
          <w:rFonts w:ascii="Times New Roman" w:hAnsi="Times New Roman"/>
          <w:lang w:val="en-GB"/>
        </w:rPr>
      </w:pPr>
      <w:r>
        <w:rPr>
          <w:rFonts w:ascii="Times New Roman" w:hAnsi="Times New Roman"/>
          <w:b/>
          <w:lang w:val="en-GB"/>
        </w:rPr>
        <w:t>Figure 5</w:t>
      </w:r>
      <w:r>
        <w:rPr>
          <w:rFonts w:ascii="Times New Roman" w:hAnsi="Times New Roman"/>
          <w:lang w:val="en-GB"/>
        </w:rPr>
        <w:t xml:space="preserve">. </w:t>
      </w:r>
      <w:r w:rsidRPr="00374A11">
        <w:rPr>
          <w:rFonts w:ascii="Times New Roman" w:hAnsi="Times New Roman"/>
          <w:b/>
          <w:lang w:val="en-GB"/>
        </w:rPr>
        <w:t>Results of an attentional blink experiment.</w:t>
      </w:r>
      <w:r>
        <w:rPr>
          <w:rFonts w:ascii="Times New Roman" w:hAnsi="Times New Roman"/>
          <w:lang w:val="en-GB"/>
        </w:rPr>
        <w:t xml:space="preserve"> </w:t>
      </w:r>
      <w:r w:rsidR="007B7A39">
        <w:rPr>
          <w:rFonts w:ascii="Times New Roman" w:hAnsi="Times New Roman"/>
          <w:lang w:val="en-GB"/>
        </w:rPr>
        <w:t xml:space="preserve">As shown, participants are generally able to report the first number in a sequence with very high accuracy, here about </w:t>
      </w:r>
      <w:ins w:id="37" w:author="Jessica Stanis" w:date="2015-07-30T11:05:00Z">
        <w:r w:rsidR="007D7C2B">
          <w:rPr>
            <w:rFonts w:ascii="Times New Roman" w:hAnsi="Times New Roman"/>
            <w:lang w:val="en-GB"/>
          </w:rPr>
          <w:t>0</w:t>
        </w:r>
      </w:ins>
      <w:r w:rsidR="007B7A39">
        <w:rPr>
          <w:rFonts w:ascii="Times New Roman" w:hAnsi="Times New Roman"/>
          <w:lang w:val="en-GB"/>
        </w:rPr>
        <w:t>.97. When a second number appears immediately, performance is not as good, but still very high—</w:t>
      </w:r>
      <w:del w:id="38" w:author="Jessica Stanis" w:date="2015-07-30T11:05:00Z">
        <w:r w:rsidR="007B7A39" w:rsidDel="007D7C2B">
          <w:rPr>
            <w:rFonts w:ascii="Times New Roman" w:hAnsi="Times New Roman"/>
            <w:lang w:val="en-GB"/>
          </w:rPr>
          <w:delText xml:space="preserve"> </w:delText>
        </w:r>
      </w:del>
      <w:r w:rsidR="007B7A39">
        <w:rPr>
          <w:rFonts w:ascii="Times New Roman" w:hAnsi="Times New Roman"/>
          <w:lang w:val="en-GB"/>
        </w:rPr>
        <w:t>a phenom</w:t>
      </w:r>
      <w:r w:rsidR="00374A11">
        <w:rPr>
          <w:rFonts w:ascii="Times New Roman" w:hAnsi="Times New Roman"/>
          <w:lang w:val="en-GB"/>
        </w:rPr>
        <w:t xml:space="preserve">enon called </w:t>
      </w:r>
      <w:ins w:id="39" w:author="Jessica Stanis" w:date="2015-07-30T11:24:00Z">
        <w:r w:rsidR="001C2BF1">
          <w:rPr>
            <w:rFonts w:ascii="Times New Roman" w:hAnsi="Times New Roman"/>
            <w:lang w:val="en-GB"/>
          </w:rPr>
          <w:t>l</w:t>
        </w:r>
      </w:ins>
      <w:del w:id="40" w:author="Jessica Stanis" w:date="2015-07-30T11:24:00Z">
        <w:r w:rsidR="00374A11" w:rsidDel="001C2BF1">
          <w:rPr>
            <w:rFonts w:ascii="Times New Roman" w:hAnsi="Times New Roman"/>
            <w:lang w:val="en-GB"/>
          </w:rPr>
          <w:delText>L</w:delText>
        </w:r>
      </w:del>
      <w:r w:rsidR="00374A11">
        <w:rPr>
          <w:rFonts w:ascii="Times New Roman" w:hAnsi="Times New Roman"/>
          <w:lang w:val="en-GB"/>
        </w:rPr>
        <w:t>ag 1 sparing. I</w:t>
      </w:r>
      <w:r w:rsidR="007B7A39">
        <w:rPr>
          <w:rFonts w:ascii="Times New Roman" w:hAnsi="Times New Roman"/>
          <w:lang w:val="en-GB"/>
        </w:rPr>
        <w:t>n the second and third lag positions, performance tends to be very poor</w:t>
      </w:r>
      <w:r w:rsidR="00374A11">
        <w:rPr>
          <w:rFonts w:ascii="Times New Roman" w:hAnsi="Times New Roman"/>
          <w:lang w:val="en-GB"/>
        </w:rPr>
        <w:t xml:space="preserve"> however</w:t>
      </w:r>
      <w:r w:rsidR="007B7A39">
        <w:rPr>
          <w:rFonts w:ascii="Times New Roman" w:hAnsi="Times New Roman"/>
          <w:lang w:val="en-GB"/>
        </w:rPr>
        <w:t>. This is called the attentional blink, the idea being that attention is mustered to process the first number rapidly, and the</w:t>
      </w:r>
      <w:r w:rsidR="00374A11">
        <w:rPr>
          <w:rFonts w:ascii="Times New Roman" w:hAnsi="Times New Roman"/>
          <w:lang w:val="en-GB"/>
        </w:rPr>
        <w:t>n</w:t>
      </w:r>
      <w:r w:rsidR="007B7A39">
        <w:rPr>
          <w:rFonts w:ascii="Times New Roman" w:hAnsi="Times New Roman"/>
          <w:lang w:val="en-GB"/>
        </w:rPr>
        <w:t xml:space="preserve"> becomes momentarily unavailable</w:t>
      </w:r>
      <w:del w:id="41" w:author="Jessica Stanis" w:date="2015-07-30T11:05:00Z">
        <w:r w:rsidR="007B7A39" w:rsidDel="007D7C2B">
          <w:rPr>
            <w:rFonts w:ascii="Times New Roman" w:hAnsi="Times New Roman"/>
            <w:lang w:val="en-GB"/>
          </w:rPr>
          <w:delText xml:space="preserve"> </w:delText>
        </w:r>
      </w:del>
      <w:r w:rsidR="007B7A39">
        <w:rPr>
          <w:rFonts w:ascii="Times New Roman" w:hAnsi="Times New Roman"/>
          <w:lang w:val="en-GB"/>
        </w:rPr>
        <w:t xml:space="preserve">—like blinking one’s eyes— before it can be engaged again to recognize a second number. The results suggest that heavily focused attention can be sustained, but only with brief interruptions following bouts of intensive processing. </w:t>
      </w:r>
    </w:p>
    <w:p w14:paraId="12377F28" w14:textId="7A4D0EBD" w:rsidR="00EF6AB9" w:rsidRDefault="00EF6AB9" w:rsidP="00EF6AB9">
      <w:pPr>
        <w:widowControl w:val="0"/>
        <w:autoSpaceDE w:val="0"/>
        <w:autoSpaceDN w:val="0"/>
        <w:adjustRightInd w:val="0"/>
        <w:rPr>
          <w:rFonts w:ascii="Times New Roman" w:hAnsi="Times New Roman"/>
          <w:lang w:val="en-GB"/>
        </w:rPr>
      </w:pPr>
      <w:r>
        <w:rPr>
          <w:rFonts w:ascii="Times New Roman" w:hAnsi="Times New Roman"/>
          <w:b/>
          <w:lang w:val="en-GB"/>
        </w:rPr>
        <w:t xml:space="preserve">Figure </w:t>
      </w:r>
      <w:r w:rsidR="00D6168F">
        <w:rPr>
          <w:rFonts w:ascii="Times New Roman" w:hAnsi="Times New Roman"/>
          <w:b/>
          <w:lang w:val="en-GB"/>
        </w:rPr>
        <w:t>6</w:t>
      </w:r>
      <w:r>
        <w:rPr>
          <w:rFonts w:ascii="Times New Roman" w:hAnsi="Times New Roman"/>
          <w:lang w:val="en-GB"/>
        </w:rPr>
        <w:t xml:space="preserve">. </w:t>
      </w:r>
      <w:r w:rsidRPr="007D7C2B">
        <w:rPr>
          <w:rFonts w:ascii="Times New Roman" w:hAnsi="Times New Roman"/>
          <w:b/>
          <w:lang w:val="en-GB"/>
          <w:rPrChange w:id="42" w:author="Jessica Stanis" w:date="2015-07-30T11:05:00Z">
            <w:rPr>
              <w:rFonts w:ascii="Times New Roman" w:hAnsi="Times New Roman"/>
              <w:lang w:val="en-GB"/>
            </w:rPr>
          </w:rPrChange>
        </w:rPr>
        <w:t xml:space="preserve">Methods for the emotion-induced attentional blink. </w:t>
      </w:r>
      <w:r w:rsidR="001D232E">
        <w:rPr>
          <w:rFonts w:ascii="Times New Roman" w:hAnsi="Times New Roman"/>
          <w:lang w:val="en-GB"/>
        </w:rPr>
        <w:t>Panel A shows a general RSVP procedure with photographic images. The task is to detect the image in the stream that is rotated (called the ‘target’), and at the end of the trial, to report whether that image was an indoor or an outdoor scene. Panel B shows how these methods are used to produce an emotion-induced attentional blink. Prior to the appearance of the target, an emotional-inducer is shown, here a spider, an object about which many people express fear and anxiety and which tends to grab attention. The target is then shown at lag 2 relative to the emotional-inducer. Although the inducer is task-irrelevant, if it is sufficiently attention-grabbing, it will produce an attentional blink, and participants will have difficulty detecting the rotated target, evidenced by inaccurate indoor/outdoor reports.</w:t>
      </w:r>
    </w:p>
    <w:p w14:paraId="26DA03DF" w14:textId="77777777" w:rsidR="00374A11" w:rsidRPr="00E62994" w:rsidRDefault="00374A11" w:rsidP="00374A11">
      <w:pPr>
        <w:widowControl w:val="0"/>
        <w:autoSpaceDE w:val="0"/>
        <w:autoSpaceDN w:val="0"/>
        <w:adjustRightInd w:val="0"/>
        <w:rPr>
          <w:rFonts w:ascii="Times New Roman" w:hAnsi="Times New Roman"/>
          <w:sz w:val="20"/>
          <w:szCs w:val="20"/>
          <w:lang w:val="en-GB"/>
        </w:rPr>
      </w:pPr>
      <w:r>
        <w:rPr>
          <w:rFonts w:ascii="Times New Roman" w:hAnsi="Times New Roman"/>
          <w:sz w:val="20"/>
          <w:szCs w:val="20"/>
          <w:lang w:val="en-GB"/>
        </w:rPr>
        <w:t xml:space="preserve">* Note, all images were obtained from </w:t>
      </w:r>
      <w:hyperlink r:id="rId7" w:history="1">
        <w:r w:rsidRPr="002745C5">
          <w:rPr>
            <w:rStyle w:val="Hyperlink"/>
            <w:rFonts w:ascii="Times New Roman" w:hAnsi="Times New Roman"/>
            <w:sz w:val="20"/>
            <w:szCs w:val="20"/>
            <w:lang w:val="en-GB"/>
          </w:rPr>
          <w:t>https://pixabay.com/</w:t>
        </w:r>
      </w:hyperlink>
      <w:r>
        <w:rPr>
          <w:rFonts w:ascii="Times New Roman" w:hAnsi="Times New Roman"/>
          <w:sz w:val="20"/>
          <w:szCs w:val="20"/>
          <w:lang w:val="en-GB"/>
        </w:rPr>
        <w:t>, and are available without copyright restrictions.</w:t>
      </w:r>
    </w:p>
    <w:p w14:paraId="399F1449" w14:textId="77777777" w:rsidR="00374A11" w:rsidRPr="00EF6AB9" w:rsidRDefault="00374A11" w:rsidP="00EF6AB9">
      <w:pPr>
        <w:widowControl w:val="0"/>
        <w:autoSpaceDE w:val="0"/>
        <w:autoSpaceDN w:val="0"/>
        <w:adjustRightInd w:val="0"/>
        <w:rPr>
          <w:rFonts w:ascii="Times New Roman" w:hAnsi="Times New Roman"/>
          <w:lang w:val="en-GB"/>
        </w:rPr>
      </w:pPr>
    </w:p>
    <w:sectPr w:rsidR="00374A11" w:rsidRPr="00EF6AB9"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Jessica Stanis" w:date="2015-07-30T11:18:00Z" w:initials="JS">
    <w:p w14:paraId="35A73630" w14:textId="12C25F94" w:rsidR="000B0F3F" w:rsidRDefault="000B0F3F">
      <w:pPr>
        <w:pStyle w:val="CommentText"/>
      </w:pPr>
      <w:r>
        <w:rPr>
          <w:rStyle w:val="CommentReference"/>
        </w:rPr>
        <w:annotationRef/>
      </w:r>
      <w:r>
        <w:t xml:space="preserve">Can you clearly define the phenomenon of attentional blink in the Overview section? Right now, the relationship between attentional engagement and rapidly changing information is unclear (until we get to the Results section)—that we are talking about the brain’s </w:t>
      </w:r>
      <w:proofErr w:type="spellStart"/>
      <w:r>
        <w:t>eyeblink</w:t>
      </w:r>
      <w:proofErr w:type="spellEnd"/>
      <w:r>
        <w:t xml:space="preserve">, rather than studying </w:t>
      </w:r>
      <w:proofErr w:type="spellStart"/>
      <w:r>
        <w:t>eyeblink</w:t>
      </w:r>
      <w:proofErr w:type="spellEnd"/>
      <w:r>
        <w:t xml:space="preserve"> responses. </w:t>
      </w:r>
    </w:p>
  </w:comment>
  <w:comment w:id="12" w:author="Jessica Stanis" w:date="2015-07-30T10:17:00Z" w:initials="JS">
    <w:p w14:paraId="5E567A51" w14:textId="77777777" w:rsidR="000B0F3F" w:rsidRDefault="000B0F3F">
      <w:pPr>
        <w:pStyle w:val="CommentText"/>
      </w:pPr>
      <w:r>
        <w:rPr>
          <w:rStyle w:val="CommentReference"/>
        </w:rPr>
        <w:annotationRef/>
      </w:r>
      <w:r>
        <w:t>Please provide a reference to Shapiro and colleagues.</w:t>
      </w:r>
    </w:p>
    <w:p w14:paraId="369F6BD0" w14:textId="77777777" w:rsidR="00365C80" w:rsidRDefault="00365C80">
      <w:pPr>
        <w:pStyle w:val="CommentText"/>
      </w:pPr>
    </w:p>
    <w:p w14:paraId="3E1855E4" w14:textId="57A56500" w:rsidR="00365C80" w:rsidRPr="00365C80" w:rsidRDefault="00365C80" w:rsidP="00365C80">
      <w:pPr>
        <w:rPr>
          <w:rFonts w:ascii="Times New Roman" w:eastAsia="Times New Roman" w:hAnsi="Times New Roman" w:cs="Times New Roman"/>
        </w:rPr>
      </w:pPr>
      <w:r>
        <w:t xml:space="preserve">Reference: </w:t>
      </w:r>
      <w:r w:rsidRPr="00365C80">
        <w:rPr>
          <w:rFonts w:ascii="Arial" w:eastAsia="Times New Roman" w:hAnsi="Arial" w:cs="Arial"/>
          <w:color w:val="222222"/>
          <w:sz w:val="20"/>
          <w:szCs w:val="20"/>
          <w:shd w:val="clear" w:color="auto" w:fill="FFFFFF"/>
        </w:rPr>
        <w:t xml:space="preserve">Raymond, J. E., Shapiro, K. L., &amp; </w:t>
      </w:r>
      <w:proofErr w:type="spellStart"/>
      <w:r w:rsidRPr="00365C80">
        <w:rPr>
          <w:rFonts w:ascii="Arial" w:eastAsia="Times New Roman" w:hAnsi="Arial" w:cs="Arial"/>
          <w:color w:val="222222"/>
          <w:sz w:val="20"/>
          <w:szCs w:val="20"/>
          <w:shd w:val="clear" w:color="auto" w:fill="FFFFFF"/>
        </w:rPr>
        <w:t>Arnell</w:t>
      </w:r>
      <w:proofErr w:type="spellEnd"/>
      <w:r w:rsidRPr="00365C80">
        <w:rPr>
          <w:rFonts w:ascii="Arial" w:eastAsia="Times New Roman" w:hAnsi="Arial" w:cs="Arial"/>
          <w:color w:val="222222"/>
          <w:sz w:val="20"/>
          <w:szCs w:val="20"/>
          <w:shd w:val="clear" w:color="auto" w:fill="FFFFFF"/>
        </w:rPr>
        <w:t>, K. M. (1992). Temporary suppression of visual processing in an RSVP task: An attentional blink</w:t>
      </w:r>
      <w:proofErr w:type="gramStart"/>
      <w:r w:rsidRPr="00365C80">
        <w:rPr>
          <w:rFonts w:ascii="Arial" w:eastAsia="Times New Roman" w:hAnsi="Arial" w:cs="Arial"/>
          <w:color w:val="222222"/>
          <w:sz w:val="20"/>
          <w:szCs w:val="20"/>
          <w:shd w:val="clear" w:color="auto" w:fill="FFFFFF"/>
        </w:rPr>
        <w:t>?.</w:t>
      </w:r>
      <w:proofErr w:type="gramEnd"/>
      <w:r w:rsidRPr="00365C80">
        <w:rPr>
          <w:rFonts w:ascii="Arial" w:eastAsia="Times New Roman" w:hAnsi="Arial" w:cs="Arial"/>
          <w:color w:val="222222"/>
          <w:sz w:val="20"/>
          <w:szCs w:val="20"/>
          <w:shd w:val="clear" w:color="auto" w:fill="FFFFFF"/>
        </w:rPr>
        <w:t> </w:t>
      </w:r>
      <w:r w:rsidRPr="00365C80">
        <w:rPr>
          <w:rFonts w:ascii="Arial" w:eastAsia="Times New Roman" w:hAnsi="Arial" w:cs="Arial"/>
          <w:i/>
          <w:iCs/>
          <w:color w:val="222222"/>
          <w:sz w:val="20"/>
          <w:szCs w:val="20"/>
          <w:shd w:val="clear" w:color="auto" w:fill="FFFFFF"/>
        </w:rPr>
        <w:t>Journal of Experimental Psychology: Human Perception and Performance</w:t>
      </w:r>
      <w:r w:rsidRPr="00365C80">
        <w:rPr>
          <w:rFonts w:ascii="Arial" w:eastAsia="Times New Roman" w:hAnsi="Arial" w:cs="Arial"/>
          <w:color w:val="222222"/>
          <w:sz w:val="20"/>
          <w:szCs w:val="20"/>
          <w:shd w:val="clear" w:color="auto" w:fill="FFFFFF"/>
        </w:rPr>
        <w:t>, </w:t>
      </w:r>
      <w:r w:rsidRPr="00365C80">
        <w:rPr>
          <w:rFonts w:ascii="Arial" w:eastAsia="Times New Roman" w:hAnsi="Arial" w:cs="Arial"/>
          <w:i/>
          <w:iCs/>
          <w:color w:val="222222"/>
          <w:sz w:val="20"/>
          <w:szCs w:val="20"/>
          <w:shd w:val="clear" w:color="auto" w:fill="FFFFFF"/>
        </w:rPr>
        <w:t>18</w:t>
      </w:r>
      <w:r w:rsidRPr="00365C80">
        <w:rPr>
          <w:rFonts w:ascii="Arial" w:eastAsia="Times New Roman" w:hAnsi="Arial" w:cs="Arial"/>
          <w:color w:val="222222"/>
          <w:sz w:val="20"/>
          <w:szCs w:val="20"/>
          <w:shd w:val="clear" w:color="auto" w:fill="FFFFFF"/>
        </w:rPr>
        <w:t>(3), 849.</w:t>
      </w:r>
    </w:p>
    <w:p w14:paraId="6C543E43" w14:textId="1CF7E41B" w:rsidR="00365C80" w:rsidRDefault="00365C80">
      <w:pPr>
        <w:pStyle w:val="CommentText"/>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A73630" w15:done="0"/>
  <w15:commentEx w15:paraId="6C543E4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0"/>
  <w:activeWritingStyle w:appName="MSWord" w:lang="en-GB" w:vendorID="64" w:dllVersion="131078" w:nlCheck="1" w:checkStyle="0"/>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3C9"/>
    <w:rsid w:val="00003B24"/>
    <w:rsid w:val="00004292"/>
    <w:rsid w:val="000075C5"/>
    <w:rsid w:val="00013AB0"/>
    <w:rsid w:val="000178EE"/>
    <w:rsid w:val="00022BF4"/>
    <w:rsid w:val="00026A53"/>
    <w:rsid w:val="00031FC7"/>
    <w:rsid w:val="000331A6"/>
    <w:rsid w:val="00035053"/>
    <w:rsid w:val="000363F1"/>
    <w:rsid w:val="000401FF"/>
    <w:rsid w:val="000419E9"/>
    <w:rsid w:val="00047254"/>
    <w:rsid w:val="00050FD9"/>
    <w:rsid w:val="000510F9"/>
    <w:rsid w:val="00052503"/>
    <w:rsid w:val="00052865"/>
    <w:rsid w:val="00054AF4"/>
    <w:rsid w:val="0005784B"/>
    <w:rsid w:val="00066903"/>
    <w:rsid w:val="0008482E"/>
    <w:rsid w:val="0008551E"/>
    <w:rsid w:val="000930C5"/>
    <w:rsid w:val="00095673"/>
    <w:rsid w:val="000A1F51"/>
    <w:rsid w:val="000A542D"/>
    <w:rsid w:val="000B0F3F"/>
    <w:rsid w:val="000B3EE7"/>
    <w:rsid w:val="000B7042"/>
    <w:rsid w:val="000C0843"/>
    <w:rsid w:val="000C13ED"/>
    <w:rsid w:val="000C3D77"/>
    <w:rsid w:val="000C4892"/>
    <w:rsid w:val="000C693B"/>
    <w:rsid w:val="000D036C"/>
    <w:rsid w:val="000D2C46"/>
    <w:rsid w:val="000E0ADD"/>
    <w:rsid w:val="000E20EF"/>
    <w:rsid w:val="000E400D"/>
    <w:rsid w:val="000E7197"/>
    <w:rsid w:val="00100684"/>
    <w:rsid w:val="00102FEA"/>
    <w:rsid w:val="00113E3B"/>
    <w:rsid w:val="0011610C"/>
    <w:rsid w:val="00121D5B"/>
    <w:rsid w:val="001255E0"/>
    <w:rsid w:val="00126190"/>
    <w:rsid w:val="00150467"/>
    <w:rsid w:val="00150EB5"/>
    <w:rsid w:val="00151E01"/>
    <w:rsid w:val="001609D8"/>
    <w:rsid w:val="001639AD"/>
    <w:rsid w:val="001729D9"/>
    <w:rsid w:val="001735C4"/>
    <w:rsid w:val="0018125A"/>
    <w:rsid w:val="00181BE1"/>
    <w:rsid w:val="00182B6C"/>
    <w:rsid w:val="00182F85"/>
    <w:rsid w:val="00186135"/>
    <w:rsid w:val="0018618E"/>
    <w:rsid w:val="00186D72"/>
    <w:rsid w:val="00196213"/>
    <w:rsid w:val="00196E3C"/>
    <w:rsid w:val="001A034D"/>
    <w:rsid w:val="001A3C90"/>
    <w:rsid w:val="001C136E"/>
    <w:rsid w:val="001C2BF1"/>
    <w:rsid w:val="001C73A1"/>
    <w:rsid w:val="001C7E88"/>
    <w:rsid w:val="001D232E"/>
    <w:rsid w:val="001D7B28"/>
    <w:rsid w:val="001D7E80"/>
    <w:rsid w:val="001E40CC"/>
    <w:rsid w:val="001E5C16"/>
    <w:rsid w:val="001F1872"/>
    <w:rsid w:val="001F4052"/>
    <w:rsid w:val="001F724D"/>
    <w:rsid w:val="001F7C9E"/>
    <w:rsid w:val="002076EF"/>
    <w:rsid w:val="002104DE"/>
    <w:rsid w:val="00211FCF"/>
    <w:rsid w:val="00215DA1"/>
    <w:rsid w:val="00223B73"/>
    <w:rsid w:val="00225CE2"/>
    <w:rsid w:val="00231A14"/>
    <w:rsid w:val="002408E3"/>
    <w:rsid w:val="0025427D"/>
    <w:rsid w:val="002626C5"/>
    <w:rsid w:val="00264B5D"/>
    <w:rsid w:val="00267F4B"/>
    <w:rsid w:val="002745C3"/>
    <w:rsid w:val="00286B40"/>
    <w:rsid w:val="00290833"/>
    <w:rsid w:val="002920C0"/>
    <w:rsid w:val="002C4C46"/>
    <w:rsid w:val="002C7AF3"/>
    <w:rsid w:val="002D2E79"/>
    <w:rsid w:val="002D3FE5"/>
    <w:rsid w:val="002E5CBD"/>
    <w:rsid w:val="00304653"/>
    <w:rsid w:val="00306E39"/>
    <w:rsid w:val="00307515"/>
    <w:rsid w:val="00307843"/>
    <w:rsid w:val="00323866"/>
    <w:rsid w:val="00336AB9"/>
    <w:rsid w:val="00353DFD"/>
    <w:rsid w:val="00354D9C"/>
    <w:rsid w:val="00361144"/>
    <w:rsid w:val="003639AD"/>
    <w:rsid w:val="00365630"/>
    <w:rsid w:val="00365C80"/>
    <w:rsid w:val="00374A11"/>
    <w:rsid w:val="00374EC6"/>
    <w:rsid w:val="00376DA5"/>
    <w:rsid w:val="0038291B"/>
    <w:rsid w:val="00383E9F"/>
    <w:rsid w:val="00384C1C"/>
    <w:rsid w:val="003859D4"/>
    <w:rsid w:val="003A2699"/>
    <w:rsid w:val="003A5916"/>
    <w:rsid w:val="003B11EE"/>
    <w:rsid w:val="003C4E93"/>
    <w:rsid w:val="003D29EA"/>
    <w:rsid w:val="003D3AFD"/>
    <w:rsid w:val="003D7046"/>
    <w:rsid w:val="003F4D6F"/>
    <w:rsid w:val="00414318"/>
    <w:rsid w:val="004149C1"/>
    <w:rsid w:val="004160BE"/>
    <w:rsid w:val="00434ED5"/>
    <w:rsid w:val="004354AA"/>
    <w:rsid w:val="00436B9B"/>
    <w:rsid w:val="004379DD"/>
    <w:rsid w:val="00437FC9"/>
    <w:rsid w:val="00441095"/>
    <w:rsid w:val="004427FA"/>
    <w:rsid w:val="00442C4D"/>
    <w:rsid w:val="004435E3"/>
    <w:rsid w:val="0045001E"/>
    <w:rsid w:val="0046074C"/>
    <w:rsid w:val="00467282"/>
    <w:rsid w:val="004806B7"/>
    <w:rsid w:val="00480A77"/>
    <w:rsid w:val="004952A6"/>
    <w:rsid w:val="00496463"/>
    <w:rsid w:val="00497048"/>
    <w:rsid w:val="004A18F5"/>
    <w:rsid w:val="004B25E0"/>
    <w:rsid w:val="004E1061"/>
    <w:rsid w:val="004E4422"/>
    <w:rsid w:val="004E6A0B"/>
    <w:rsid w:val="004F06C2"/>
    <w:rsid w:val="004F2EF4"/>
    <w:rsid w:val="004F59DC"/>
    <w:rsid w:val="004F787D"/>
    <w:rsid w:val="00512469"/>
    <w:rsid w:val="0051701C"/>
    <w:rsid w:val="0052303E"/>
    <w:rsid w:val="005302F2"/>
    <w:rsid w:val="00530F8A"/>
    <w:rsid w:val="0053174A"/>
    <w:rsid w:val="005324A3"/>
    <w:rsid w:val="005373F3"/>
    <w:rsid w:val="00543BE0"/>
    <w:rsid w:val="00547408"/>
    <w:rsid w:val="005607E3"/>
    <w:rsid w:val="005702A9"/>
    <w:rsid w:val="00570CFB"/>
    <w:rsid w:val="005724D4"/>
    <w:rsid w:val="00576BFD"/>
    <w:rsid w:val="00581B27"/>
    <w:rsid w:val="00582A38"/>
    <w:rsid w:val="00590A18"/>
    <w:rsid w:val="00594C41"/>
    <w:rsid w:val="00597F7A"/>
    <w:rsid w:val="005A2DDF"/>
    <w:rsid w:val="005A4CFE"/>
    <w:rsid w:val="005B00B0"/>
    <w:rsid w:val="005B442B"/>
    <w:rsid w:val="005B6CC0"/>
    <w:rsid w:val="005B7DBA"/>
    <w:rsid w:val="005C551B"/>
    <w:rsid w:val="005C72EE"/>
    <w:rsid w:val="005C7D8E"/>
    <w:rsid w:val="005D30C0"/>
    <w:rsid w:val="005F7E9F"/>
    <w:rsid w:val="006006EE"/>
    <w:rsid w:val="00606077"/>
    <w:rsid w:val="00611584"/>
    <w:rsid w:val="006207DC"/>
    <w:rsid w:val="00626C2A"/>
    <w:rsid w:val="0063361B"/>
    <w:rsid w:val="0063391B"/>
    <w:rsid w:val="00636D6B"/>
    <w:rsid w:val="006414F3"/>
    <w:rsid w:val="006422E3"/>
    <w:rsid w:val="00642C48"/>
    <w:rsid w:val="00652243"/>
    <w:rsid w:val="00664DE4"/>
    <w:rsid w:val="00671C44"/>
    <w:rsid w:val="00672EC8"/>
    <w:rsid w:val="00675CB5"/>
    <w:rsid w:val="00677168"/>
    <w:rsid w:val="00681079"/>
    <w:rsid w:val="00682278"/>
    <w:rsid w:val="00683FB5"/>
    <w:rsid w:val="00685790"/>
    <w:rsid w:val="00694B44"/>
    <w:rsid w:val="006A4A76"/>
    <w:rsid w:val="006A4D86"/>
    <w:rsid w:val="006A5547"/>
    <w:rsid w:val="006B7719"/>
    <w:rsid w:val="006C2DEA"/>
    <w:rsid w:val="006D1120"/>
    <w:rsid w:val="006D301A"/>
    <w:rsid w:val="006D6A64"/>
    <w:rsid w:val="006D7BB5"/>
    <w:rsid w:val="006E74DC"/>
    <w:rsid w:val="006F200E"/>
    <w:rsid w:val="006F36F4"/>
    <w:rsid w:val="00700118"/>
    <w:rsid w:val="00732079"/>
    <w:rsid w:val="00733BD3"/>
    <w:rsid w:val="00734DEC"/>
    <w:rsid w:val="00745E8F"/>
    <w:rsid w:val="00750C4B"/>
    <w:rsid w:val="00754461"/>
    <w:rsid w:val="007566D8"/>
    <w:rsid w:val="00756BF6"/>
    <w:rsid w:val="00764970"/>
    <w:rsid w:val="00767286"/>
    <w:rsid w:val="007711CE"/>
    <w:rsid w:val="0077517C"/>
    <w:rsid w:val="007837EA"/>
    <w:rsid w:val="00784D0D"/>
    <w:rsid w:val="0078724E"/>
    <w:rsid w:val="00790919"/>
    <w:rsid w:val="0079092B"/>
    <w:rsid w:val="007926AF"/>
    <w:rsid w:val="007A3110"/>
    <w:rsid w:val="007A6FD6"/>
    <w:rsid w:val="007B1288"/>
    <w:rsid w:val="007B4E74"/>
    <w:rsid w:val="007B7A39"/>
    <w:rsid w:val="007D6879"/>
    <w:rsid w:val="007D7C2B"/>
    <w:rsid w:val="007E2D3A"/>
    <w:rsid w:val="007F31F7"/>
    <w:rsid w:val="007F47D2"/>
    <w:rsid w:val="007F76EE"/>
    <w:rsid w:val="008029E0"/>
    <w:rsid w:val="0080780C"/>
    <w:rsid w:val="00815AE4"/>
    <w:rsid w:val="00817DDF"/>
    <w:rsid w:val="00820080"/>
    <w:rsid w:val="0082188D"/>
    <w:rsid w:val="00830116"/>
    <w:rsid w:val="00830B66"/>
    <w:rsid w:val="0083413E"/>
    <w:rsid w:val="00834A19"/>
    <w:rsid w:val="008376E1"/>
    <w:rsid w:val="00856C6E"/>
    <w:rsid w:val="00884DD7"/>
    <w:rsid w:val="00887171"/>
    <w:rsid w:val="00891120"/>
    <w:rsid w:val="00894B7B"/>
    <w:rsid w:val="008B306C"/>
    <w:rsid w:val="008B3339"/>
    <w:rsid w:val="008D6E0D"/>
    <w:rsid w:val="008F01A3"/>
    <w:rsid w:val="008F3874"/>
    <w:rsid w:val="0090147C"/>
    <w:rsid w:val="009136EB"/>
    <w:rsid w:val="00913CF6"/>
    <w:rsid w:val="009142C6"/>
    <w:rsid w:val="00925974"/>
    <w:rsid w:val="0093131F"/>
    <w:rsid w:val="00954F11"/>
    <w:rsid w:val="00965367"/>
    <w:rsid w:val="00966741"/>
    <w:rsid w:val="0099075F"/>
    <w:rsid w:val="00990BBC"/>
    <w:rsid w:val="009A08FD"/>
    <w:rsid w:val="009A413B"/>
    <w:rsid w:val="009B2001"/>
    <w:rsid w:val="009B75A4"/>
    <w:rsid w:val="009C53D4"/>
    <w:rsid w:val="009C670D"/>
    <w:rsid w:val="009D535C"/>
    <w:rsid w:val="009D5784"/>
    <w:rsid w:val="009D6BCE"/>
    <w:rsid w:val="009F01BE"/>
    <w:rsid w:val="009F3D37"/>
    <w:rsid w:val="00A0250F"/>
    <w:rsid w:val="00A04582"/>
    <w:rsid w:val="00A10E92"/>
    <w:rsid w:val="00A144C4"/>
    <w:rsid w:val="00A14B25"/>
    <w:rsid w:val="00A2302D"/>
    <w:rsid w:val="00A25881"/>
    <w:rsid w:val="00A320B0"/>
    <w:rsid w:val="00A35781"/>
    <w:rsid w:val="00A75725"/>
    <w:rsid w:val="00A75D84"/>
    <w:rsid w:val="00A7677C"/>
    <w:rsid w:val="00A838D6"/>
    <w:rsid w:val="00A93BC8"/>
    <w:rsid w:val="00AB44FD"/>
    <w:rsid w:val="00AD05D8"/>
    <w:rsid w:val="00AF2A16"/>
    <w:rsid w:val="00AF6052"/>
    <w:rsid w:val="00B00141"/>
    <w:rsid w:val="00B05C43"/>
    <w:rsid w:val="00B22407"/>
    <w:rsid w:val="00B23BE1"/>
    <w:rsid w:val="00B33483"/>
    <w:rsid w:val="00B35C1B"/>
    <w:rsid w:val="00B41116"/>
    <w:rsid w:val="00B453E4"/>
    <w:rsid w:val="00B46BA1"/>
    <w:rsid w:val="00B501DD"/>
    <w:rsid w:val="00B556A5"/>
    <w:rsid w:val="00B55C67"/>
    <w:rsid w:val="00B55F4C"/>
    <w:rsid w:val="00B63826"/>
    <w:rsid w:val="00B66913"/>
    <w:rsid w:val="00B67568"/>
    <w:rsid w:val="00B70C93"/>
    <w:rsid w:val="00B721E5"/>
    <w:rsid w:val="00B7722C"/>
    <w:rsid w:val="00B775DE"/>
    <w:rsid w:val="00B814AF"/>
    <w:rsid w:val="00B921EE"/>
    <w:rsid w:val="00B93754"/>
    <w:rsid w:val="00B962D9"/>
    <w:rsid w:val="00BB2EDA"/>
    <w:rsid w:val="00BD1DD1"/>
    <w:rsid w:val="00BD6C5E"/>
    <w:rsid w:val="00BE046A"/>
    <w:rsid w:val="00BF60FD"/>
    <w:rsid w:val="00C06C9C"/>
    <w:rsid w:val="00C06D67"/>
    <w:rsid w:val="00C1071F"/>
    <w:rsid w:val="00C124F6"/>
    <w:rsid w:val="00C12940"/>
    <w:rsid w:val="00C22D78"/>
    <w:rsid w:val="00C2607A"/>
    <w:rsid w:val="00C26DEA"/>
    <w:rsid w:val="00C307C6"/>
    <w:rsid w:val="00C353F4"/>
    <w:rsid w:val="00C41102"/>
    <w:rsid w:val="00C503BA"/>
    <w:rsid w:val="00C61724"/>
    <w:rsid w:val="00C67919"/>
    <w:rsid w:val="00C71533"/>
    <w:rsid w:val="00C76BB5"/>
    <w:rsid w:val="00C82069"/>
    <w:rsid w:val="00C87F9C"/>
    <w:rsid w:val="00C92A96"/>
    <w:rsid w:val="00C94AB2"/>
    <w:rsid w:val="00CB08DF"/>
    <w:rsid w:val="00CB176B"/>
    <w:rsid w:val="00CC1DEC"/>
    <w:rsid w:val="00CC5AB8"/>
    <w:rsid w:val="00CE1B4D"/>
    <w:rsid w:val="00CE2BA3"/>
    <w:rsid w:val="00D14E24"/>
    <w:rsid w:val="00D17769"/>
    <w:rsid w:val="00D210CD"/>
    <w:rsid w:val="00D4648E"/>
    <w:rsid w:val="00D50E6B"/>
    <w:rsid w:val="00D53287"/>
    <w:rsid w:val="00D5377E"/>
    <w:rsid w:val="00D6168F"/>
    <w:rsid w:val="00D80473"/>
    <w:rsid w:val="00D826F2"/>
    <w:rsid w:val="00D8678B"/>
    <w:rsid w:val="00D8706F"/>
    <w:rsid w:val="00D95E2C"/>
    <w:rsid w:val="00D97D24"/>
    <w:rsid w:val="00DA07B6"/>
    <w:rsid w:val="00DA72B5"/>
    <w:rsid w:val="00DB1FBE"/>
    <w:rsid w:val="00DB495B"/>
    <w:rsid w:val="00DB69E6"/>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267E2"/>
    <w:rsid w:val="00E27CBC"/>
    <w:rsid w:val="00E31427"/>
    <w:rsid w:val="00E34B85"/>
    <w:rsid w:val="00E45B68"/>
    <w:rsid w:val="00E50593"/>
    <w:rsid w:val="00E53B89"/>
    <w:rsid w:val="00E53CFA"/>
    <w:rsid w:val="00E62994"/>
    <w:rsid w:val="00E66872"/>
    <w:rsid w:val="00E7090B"/>
    <w:rsid w:val="00E710AD"/>
    <w:rsid w:val="00E80ACF"/>
    <w:rsid w:val="00E83D20"/>
    <w:rsid w:val="00E91D07"/>
    <w:rsid w:val="00E92C28"/>
    <w:rsid w:val="00E94341"/>
    <w:rsid w:val="00E96804"/>
    <w:rsid w:val="00E97CD5"/>
    <w:rsid w:val="00EA069F"/>
    <w:rsid w:val="00EA3933"/>
    <w:rsid w:val="00EA7E17"/>
    <w:rsid w:val="00EB2A07"/>
    <w:rsid w:val="00EB5367"/>
    <w:rsid w:val="00ED2850"/>
    <w:rsid w:val="00ED366F"/>
    <w:rsid w:val="00EF3649"/>
    <w:rsid w:val="00EF6AB9"/>
    <w:rsid w:val="00F05901"/>
    <w:rsid w:val="00F11A92"/>
    <w:rsid w:val="00F157C6"/>
    <w:rsid w:val="00F20005"/>
    <w:rsid w:val="00F2099A"/>
    <w:rsid w:val="00F23762"/>
    <w:rsid w:val="00F3052D"/>
    <w:rsid w:val="00F30638"/>
    <w:rsid w:val="00F320BA"/>
    <w:rsid w:val="00F470D4"/>
    <w:rsid w:val="00F47AB4"/>
    <w:rsid w:val="00F6074E"/>
    <w:rsid w:val="00F61FB5"/>
    <w:rsid w:val="00F634B6"/>
    <w:rsid w:val="00F72551"/>
    <w:rsid w:val="00F74315"/>
    <w:rsid w:val="00F977C5"/>
    <w:rsid w:val="00F97E74"/>
    <w:rsid w:val="00FA0A03"/>
    <w:rsid w:val="00FA3DA4"/>
    <w:rsid w:val="00FA758B"/>
    <w:rsid w:val="00FB369E"/>
    <w:rsid w:val="00FC07BE"/>
    <w:rsid w:val="00FC1503"/>
    <w:rsid w:val="00FE00DD"/>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DocumentMap">
    <w:name w:val="Document Map"/>
    <w:basedOn w:val="Normal"/>
    <w:link w:val="DocumentMapChar"/>
    <w:uiPriority w:val="99"/>
    <w:semiHidden/>
    <w:unhideWhenUsed/>
    <w:rsid w:val="006D6A64"/>
    <w:pPr>
      <w:spacing w:after="0"/>
    </w:pPr>
    <w:rPr>
      <w:rFonts w:ascii="Helvetica" w:hAnsi="Helvetica"/>
    </w:rPr>
  </w:style>
  <w:style w:type="character" w:customStyle="1" w:styleId="DocumentMapChar">
    <w:name w:val="Document Map Char"/>
    <w:basedOn w:val="DefaultParagraphFont"/>
    <w:link w:val="DocumentMap"/>
    <w:uiPriority w:val="99"/>
    <w:semiHidden/>
    <w:rsid w:val="006D6A64"/>
    <w:rPr>
      <w:rFonts w:ascii="Helvetica" w:hAnsi="Helvetica"/>
    </w:rPr>
  </w:style>
  <w:style w:type="character" w:customStyle="1" w:styleId="apple-converted-space">
    <w:name w:val="apple-converted-space"/>
    <w:basedOn w:val="DefaultParagraphFont"/>
    <w:rsid w:val="00365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DocumentMap">
    <w:name w:val="Document Map"/>
    <w:basedOn w:val="Normal"/>
    <w:link w:val="DocumentMapChar"/>
    <w:uiPriority w:val="99"/>
    <w:semiHidden/>
    <w:unhideWhenUsed/>
    <w:rsid w:val="006D6A64"/>
    <w:pPr>
      <w:spacing w:after="0"/>
    </w:pPr>
    <w:rPr>
      <w:rFonts w:ascii="Helvetica" w:hAnsi="Helvetica"/>
    </w:rPr>
  </w:style>
  <w:style w:type="character" w:customStyle="1" w:styleId="DocumentMapChar">
    <w:name w:val="Document Map Char"/>
    <w:basedOn w:val="DefaultParagraphFont"/>
    <w:link w:val="DocumentMap"/>
    <w:uiPriority w:val="99"/>
    <w:semiHidden/>
    <w:rsid w:val="006D6A64"/>
    <w:rPr>
      <w:rFonts w:ascii="Helvetica" w:hAnsi="Helvetica"/>
    </w:rPr>
  </w:style>
  <w:style w:type="character" w:customStyle="1" w:styleId="apple-converted-space">
    <w:name w:val="apple-converted-space"/>
    <w:basedOn w:val="DefaultParagraphFont"/>
    <w:rsid w:val="00365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789413">
      <w:bodyDiv w:val="1"/>
      <w:marLeft w:val="0"/>
      <w:marRight w:val="0"/>
      <w:marTop w:val="0"/>
      <w:marBottom w:val="0"/>
      <w:divBdr>
        <w:top w:val="none" w:sz="0" w:space="0" w:color="auto"/>
        <w:left w:val="none" w:sz="0" w:space="0" w:color="auto"/>
        <w:bottom w:val="none" w:sz="0" w:space="0" w:color="auto"/>
        <w:right w:val="none" w:sz="0" w:space="0" w:color="auto"/>
      </w:divBdr>
    </w:div>
    <w:div w:id="422072699">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676351906">
      <w:bodyDiv w:val="1"/>
      <w:marLeft w:val="0"/>
      <w:marRight w:val="0"/>
      <w:marTop w:val="0"/>
      <w:marBottom w:val="0"/>
      <w:divBdr>
        <w:top w:val="none" w:sz="0" w:space="0" w:color="auto"/>
        <w:left w:val="none" w:sz="0" w:space="0" w:color="auto"/>
        <w:bottom w:val="none" w:sz="0" w:space="0" w:color="auto"/>
        <w:right w:val="none" w:sz="0" w:space="0" w:color="auto"/>
      </w:divBdr>
    </w:div>
    <w:div w:id="1068530402">
      <w:bodyDiv w:val="1"/>
      <w:marLeft w:val="0"/>
      <w:marRight w:val="0"/>
      <w:marTop w:val="0"/>
      <w:marBottom w:val="0"/>
      <w:divBdr>
        <w:top w:val="none" w:sz="0" w:space="0" w:color="auto"/>
        <w:left w:val="none" w:sz="0" w:space="0" w:color="auto"/>
        <w:bottom w:val="none" w:sz="0" w:space="0" w:color="auto"/>
        <w:right w:val="none" w:sz="0" w:space="0" w:color="auto"/>
      </w:divBdr>
    </w:div>
    <w:div w:id="1923560210">
      <w:bodyDiv w:val="1"/>
      <w:marLeft w:val="0"/>
      <w:marRight w:val="0"/>
      <w:marTop w:val="0"/>
      <w:marBottom w:val="0"/>
      <w:divBdr>
        <w:top w:val="none" w:sz="0" w:space="0" w:color="auto"/>
        <w:left w:val="none" w:sz="0" w:space="0" w:color="auto"/>
        <w:bottom w:val="none" w:sz="0" w:space="0" w:color="auto"/>
        <w:right w:val="none" w:sz="0" w:space="0" w:color="auto"/>
      </w:divBdr>
    </w:div>
    <w:div w:id="1958175976">
      <w:bodyDiv w:val="1"/>
      <w:marLeft w:val="0"/>
      <w:marRight w:val="0"/>
      <w:marTop w:val="0"/>
      <w:marBottom w:val="0"/>
      <w:divBdr>
        <w:top w:val="none" w:sz="0" w:space="0" w:color="auto"/>
        <w:left w:val="none" w:sz="0" w:space="0" w:color="auto"/>
        <w:bottom w:val="none" w:sz="0" w:space="0" w:color="auto"/>
        <w:right w:val="none" w:sz="0" w:space="0" w:color="auto"/>
      </w:divBdr>
    </w:div>
    <w:div w:id="210182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pixaba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2100</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2015-09-02T16:39:00Z</dcterms:created>
  <dcterms:modified xsi:type="dcterms:W3CDTF">2015-09-02T16:39:00Z</dcterms:modified>
</cp:coreProperties>
</file>